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8A7BD" w14:textId="77777777" w:rsidR="008E1B79" w:rsidRPr="003A2B98" w:rsidRDefault="008E1B79" w:rsidP="008E1B79">
      <w:pPr>
        <w:pStyle w:val="BodyText"/>
        <w:rPr>
          <w:sz w:val="20"/>
        </w:rPr>
      </w:pPr>
    </w:p>
    <w:p w14:paraId="1537DDE0" w14:textId="77777777" w:rsidR="008E1B79" w:rsidRPr="003A2B98" w:rsidRDefault="008E1B79" w:rsidP="008E1B79">
      <w:pPr>
        <w:pStyle w:val="BodyText"/>
        <w:rPr>
          <w:sz w:val="20"/>
        </w:rPr>
      </w:pPr>
    </w:p>
    <w:p w14:paraId="1B47872F" w14:textId="77777777" w:rsidR="003A2B98" w:rsidRPr="006B14A7" w:rsidRDefault="003A2B98" w:rsidP="003A2B98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EXHIBIT V</w:t>
      </w:r>
    </w:p>
    <w:p w14:paraId="2219E161" w14:textId="2BFC2AE7" w:rsidR="003A2B98" w:rsidRPr="006B14A7" w:rsidRDefault="003A2B98" w:rsidP="003A2B98">
      <w:pPr>
        <w:tabs>
          <w:tab w:val="center" w:pos="4153"/>
          <w:tab w:val="right" w:pos="8306"/>
        </w:tabs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 xml:space="preserve">STATEMENT </w:t>
      </w:r>
      <w:del w:id="0" w:author="Author">
        <w:r w:rsidRPr="006B14A7" w:rsidDel="002C0B32">
          <w:rPr>
            <w:rFonts w:ascii="Arial" w:hAnsi="Arial" w:cs="Arial"/>
            <w:b/>
            <w:sz w:val="24"/>
            <w:szCs w:val="24"/>
          </w:rPr>
          <w:delText>OF WORKS</w:delText>
        </w:r>
      </w:del>
      <w:ins w:id="1" w:author="Author">
        <w:r w:rsidR="002C0B32">
          <w:rPr>
            <w:rFonts w:ascii="Arial" w:hAnsi="Arial" w:cs="Arial"/>
            <w:b/>
            <w:sz w:val="24"/>
            <w:szCs w:val="24"/>
          </w:rPr>
          <w:t xml:space="preserve">THAT THERE ARE NO TRANSMISSION WORKS OR </w:t>
        </w:r>
        <w:proofErr w:type="gramStart"/>
        <w:r w:rsidR="002C0B32">
          <w:rPr>
            <w:rFonts w:ascii="Arial" w:hAnsi="Arial" w:cs="Arial"/>
            <w:b/>
            <w:sz w:val="24"/>
            <w:szCs w:val="24"/>
          </w:rPr>
          <w:t>SITE SPECIFIC</w:t>
        </w:r>
        <w:proofErr w:type="gramEnd"/>
        <w:r w:rsidR="002C0B32">
          <w:rPr>
            <w:rFonts w:ascii="Arial" w:hAnsi="Arial" w:cs="Arial"/>
            <w:b/>
            <w:sz w:val="24"/>
            <w:szCs w:val="24"/>
          </w:rPr>
          <w:t xml:space="preserve"> REQUIREMENTS</w:t>
        </w:r>
      </w:ins>
      <w:r w:rsidRPr="006B14A7">
        <w:rPr>
          <w:rFonts w:ascii="Arial" w:hAnsi="Arial" w:cs="Arial"/>
          <w:b/>
          <w:sz w:val="24"/>
          <w:szCs w:val="24"/>
        </w:rPr>
        <w:t xml:space="preserve"> </w:t>
      </w:r>
    </w:p>
    <w:p w14:paraId="55E80EC5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428B6ED0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p w14:paraId="7A26F3D5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3"/>
        <w:gridCol w:w="3118"/>
      </w:tblGrid>
      <w:tr w:rsidR="003A2B98" w:rsidRPr="006B14A7" w14:paraId="56CC4122" w14:textId="77777777">
        <w:trPr>
          <w:cantSplit/>
          <w:trHeight w:val="1960"/>
        </w:trPr>
        <w:tc>
          <w:tcPr>
            <w:tcW w:w="6513" w:type="dxa"/>
          </w:tcPr>
          <w:p w14:paraId="43651D2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The Company Secretary</w:t>
            </w:r>
          </w:p>
          <w:p w14:paraId="191C34DE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DNO name</w:t>
            </w:r>
          </w:p>
          <w:p w14:paraId="6A24D80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Address1</w:t>
            </w:r>
          </w:p>
          <w:p w14:paraId="227F7069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Address2</w:t>
            </w:r>
          </w:p>
          <w:p w14:paraId="0E084204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Town</w:t>
            </w:r>
          </w:p>
          <w:p w14:paraId="6DD94D12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Postcode</w:t>
            </w:r>
          </w:p>
          <w:p w14:paraId="446E9F8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ADTitle"/>
            <w:bookmarkEnd w:id="2"/>
          </w:p>
          <w:p w14:paraId="62EADEC6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3" w:name="ADCompany"/>
            <w:bookmarkEnd w:id="3"/>
          </w:p>
          <w:p w14:paraId="67713EE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ADLine2"/>
            <w:bookmarkStart w:id="5" w:name="ADTown"/>
            <w:bookmarkStart w:id="6" w:name="ADLine1"/>
            <w:bookmarkEnd w:id="4"/>
            <w:bookmarkEnd w:id="5"/>
            <w:bookmarkEnd w:id="6"/>
          </w:p>
          <w:p w14:paraId="7E85F542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7" w:name="ADCounty"/>
            <w:bookmarkEnd w:id="7"/>
          </w:p>
        </w:tc>
        <w:tc>
          <w:tcPr>
            <w:tcW w:w="3118" w:type="dxa"/>
          </w:tcPr>
          <w:p w14:paraId="741ED5AA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F7E22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Name.uk.ngrid.com</w:t>
            </w:r>
          </w:p>
          <w:p w14:paraId="09ABD4B4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 xml:space="preserve">Direct </w:t>
            </w:r>
            <w:proofErr w:type="spellStart"/>
            <w:r w:rsidRPr="006B14A7">
              <w:rPr>
                <w:rFonts w:ascii="Arial" w:hAnsi="Arial" w:cs="Arial"/>
                <w:sz w:val="24"/>
                <w:szCs w:val="24"/>
              </w:rPr>
              <w:t>tel</w:t>
            </w:r>
            <w:proofErr w:type="spellEnd"/>
            <w:r w:rsidRPr="006B14A7">
              <w:rPr>
                <w:rFonts w:ascii="Arial" w:hAnsi="Arial" w:cs="Arial"/>
                <w:sz w:val="24"/>
                <w:szCs w:val="24"/>
              </w:rPr>
              <w:tab/>
              <w:t>+44 (0)</w:t>
            </w:r>
          </w:p>
          <w:p w14:paraId="200BAB66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Direct fax</w:t>
            </w:r>
            <w:r w:rsidRPr="006B14A7">
              <w:rPr>
                <w:rFonts w:ascii="Arial" w:hAnsi="Arial" w:cs="Arial"/>
                <w:sz w:val="24"/>
                <w:szCs w:val="24"/>
              </w:rPr>
              <w:tab/>
              <w:t>+44 (0)</w:t>
            </w:r>
          </w:p>
          <w:p w14:paraId="7ABB2FC2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A241F28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6D5D4CB0" w14:textId="77777777">
        <w:trPr>
          <w:trHeight w:val="280"/>
        </w:trPr>
        <w:tc>
          <w:tcPr>
            <w:tcW w:w="6513" w:type="dxa"/>
          </w:tcPr>
          <w:p w14:paraId="74EB9C13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DCF863B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>www.nationalgrid.com</w:t>
            </w:r>
          </w:p>
        </w:tc>
      </w:tr>
      <w:tr w:rsidR="003A2B98" w:rsidRPr="006B14A7" w14:paraId="0838D56D" w14:textId="77777777">
        <w:trPr>
          <w:trHeight w:val="280"/>
        </w:trPr>
        <w:tc>
          <w:tcPr>
            <w:tcW w:w="6513" w:type="dxa"/>
          </w:tcPr>
          <w:p w14:paraId="2F53F22D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B14A7">
              <w:rPr>
                <w:rFonts w:ascii="Arial" w:hAnsi="Arial" w:cs="Arial"/>
                <w:sz w:val="24"/>
                <w:szCs w:val="24"/>
              </w:rPr>
              <w:t>XX  Month</w:t>
            </w:r>
            <w:proofErr w:type="gramEnd"/>
            <w:r w:rsidRPr="006B14A7">
              <w:rPr>
                <w:rFonts w:ascii="Arial" w:hAnsi="Arial" w:cs="Arial"/>
                <w:sz w:val="24"/>
                <w:szCs w:val="24"/>
              </w:rPr>
              <w:t xml:space="preserve"> Year</w:t>
            </w:r>
          </w:p>
        </w:tc>
        <w:tc>
          <w:tcPr>
            <w:tcW w:w="3118" w:type="dxa"/>
          </w:tcPr>
          <w:p w14:paraId="427E741A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4FDFBE83" w14:textId="77777777">
        <w:trPr>
          <w:trHeight w:val="280"/>
        </w:trPr>
        <w:tc>
          <w:tcPr>
            <w:tcW w:w="6513" w:type="dxa"/>
          </w:tcPr>
          <w:p w14:paraId="0760711F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9E0606C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00FAADCE" w14:textId="77777777">
        <w:trPr>
          <w:trHeight w:val="280"/>
        </w:trPr>
        <w:tc>
          <w:tcPr>
            <w:tcW w:w="6513" w:type="dxa"/>
          </w:tcPr>
          <w:p w14:paraId="559C9908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il"/>
            </w:tcBorders>
          </w:tcPr>
          <w:p w14:paraId="73A7A1E4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BEA629F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For the Attention of ##</w:t>
      </w:r>
    </w:p>
    <w:p w14:paraId="59D63CB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0AE4EEE0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Dear</w:t>
      </w:r>
      <w:r w:rsidR="00677CAE">
        <w:rPr>
          <w:rFonts w:ascii="Arial" w:hAnsi="Arial" w:cs="Arial"/>
          <w:sz w:val="24"/>
          <w:szCs w:val="24"/>
        </w:rPr>
        <w:t xml:space="preserve"> XXXXXX</w:t>
      </w:r>
    </w:p>
    <w:p w14:paraId="0BACB8D5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7C3B725B" w14:textId="20517D39" w:rsidR="003A2B98" w:rsidRPr="006B14A7" w:rsidRDefault="003A2B98" w:rsidP="332E5DA3">
      <w:pPr>
        <w:spacing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 w:rsidRPr="332E5DA3">
        <w:rPr>
          <w:rFonts w:ascii="Arial" w:hAnsi="Arial" w:cs="Arial"/>
          <w:b/>
          <w:bCs/>
          <w:sz w:val="24"/>
          <w:szCs w:val="24"/>
        </w:rPr>
        <w:t xml:space="preserve">Re:  </w:t>
      </w:r>
      <w:del w:id="8" w:author="Author">
        <w:r w:rsidRPr="332E5DA3" w:rsidDel="003A2B98">
          <w:rPr>
            <w:rFonts w:ascii="Arial" w:hAnsi="Arial" w:cs="Arial"/>
            <w:b/>
            <w:bCs/>
            <w:sz w:val="24"/>
            <w:szCs w:val="24"/>
          </w:rPr>
          <w:delText>Statement of Works</w:delText>
        </w:r>
      </w:del>
      <w:ins w:id="9" w:author="Author">
        <w:r w:rsidR="0FA7A68D" w:rsidRPr="332E5DA3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="00682665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  <w:r w:rsidRPr="332E5DA3">
        <w:rPr>
          <w:rFonts w:ascii="Arial" w:hAnsi="Arial" w:cs="Arial"/>
          <w:b/>
          <w:bCs/>
          <w:sz w:val="24"/>
          <w:szCs w:val="24"/>
        </w:rPr>
        <w:t>Dated XXXXXX</w:t>
      </w:r>
    </w:p>
    <w:p w14:paraId="0F9F08FE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b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[Generator]</w:t>
      </w:r>
    </w:p>
    <w:p w14:paraId="6328BC88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[at GSP</w:t>
      </w:r>
      <w:r w:rsidRPr="006B14A7">
        <w:rPr>
          <w:rFonts w:ascii="Arial" w:hAnsi="Arial" w:cs="Arial"/>
          <w:sz w:val="24"/>
          <w:szCs w:val="24"/>
        </w:rPr>
        <w:t>]</w:t>
      </w:r>
    </w:p>
    <w:p w14:paraId="2CD59974" w14:textId="77777777" w:rsidR="003A2B98" w:rsidRPr="006B14A7" w:rsidRDefault="003A2B98" w:rsidP="003A2B98">
      <w:pPr>
        <w:spacing w:line="280" w:lineRule="exact"/>
        <w:jc w:val="center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[</w:t>
      </w:r>
      <w:r w:rsidRPr="006B14A7">
        <w:rPr>
          <w:rFonts w:ascii="Arial" w:hAnsi="Arial" w:cs="Arial"/>
          <w:b/>
          <w:sz w:val="24"/>
          <w:szCs w:val="24"/>
        </w:rPr>
        <w:t>User Agreement Reference No A/##/###-##</w:t>
      </w:r>
      <w:proofErr w:type="gramStart"/>
      <w:r w:rsidRPr="006B14A7">
        <w:rPr>
          <w:rFonts w:ascii="Arial" w:hAnsi="Arial" w:cs="Arial"/>
          <w:b/>
          <w:sz w:val="24"/>
          <w:szCs w:val="24"/>
        </w:rPr>
        <w:t>EX(</w:t>
      </w:r>
      <w:proofErr w:type="gramEnd"/>
      <w:r w:rsidRPr="006B14A7">
        <w:rPr>
          <w:rFonts w:ascii="Arial" w:hAnsi="Arial" w:cs="Arial"/>
          <w:b/>
          <w:sz w:val="24"/>
          <w:szCs w:val="24"/>
        </w:rPr>
        <w:t>#) (“Bilateral Agreement”)]</w:t>
      </w:r>
    </w:p>
    <w:p w14:paraId="196CCE23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7E2CC3C4" w14:textId="4DAC6D36" w:rsidR="003A2B98" w:rsidRPr="006B14A7" w:rsidRDefault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332E5DA3">
        <w:rPr>
          <w:rFonts w:ascii="Arial" w:hAnsi="Arial" w:cs="Arial"/>
          <w:sz w:val="24"/>
          <w:szCs w:val="24"/>
        </w:rPr>
        <w:t xml:space="preserve">I refer to your </w:t>
      </w:r>
      <w:del w:id="10" w:author="Author">
        <w:r w:rsidRPr="332E5DA3" w:rsidDel="003A2B98">
          <w:rPr>
            <w:rFonts w:ascii="Arial" w:hAnsi="Arial" w:cs="Arial"/>
            <w:b/>
            <w:bCs/>
            <w:sz w:val="24"/>
            <w:szCs w:val="24"/>
          </w:rPr>
          <w:delText>Request for a Statement of Works</w:delText>
        </w:r>
      </w:del>
      <w:ins w:id="11" w:author="Author">
        <w:r w:rsidR="170297F3" w:rsidRPr="332E5DA3">
          <w:rPr>
            <w:rFonts w:ascii="Arial" w:eastAsia="Arial" w:hAnsi="Arial" w:cs="Arial"/>
            <w:b/>
            <w:bCs/>
            <w:color w:val="0078D4"/>
            <w:sz w:val="24"/>
            <w:szCs w:val="24"/>
          </w:rPr>
          <w:t>Transmission Evaluation Application</w:t>
        </w:r>
      </w:ins>
      <w:r w:rsidRPr="332E5DA3">
        <w:rPr>
          <w:rFonts w:ascii="Arial" w:hAnsi="Arial" w:cs="Arial"/>
          <w:sz w:val="24"/>
          <w:szCs w:val="24"/>
        </w:rPr>
        <w:t xml:space="preserve"> dated </w:t>
      </w:r>
      <w:proofErr w:type="gramStart"/>
      <w:r w:rsidRPr="332E5DA3">
        <w:rPr>
          <w:rFonts w:ascii="Arial" w:hAnsi="Arial" w:cs="Arial"/>
          <w:sz w:val="24"/>
          <w:szCs w:val="24"/>
        </w:rPr>
        <w:t>[ ]</w:t>
      </w:r>
      <w:proofErr w:type="gramEnd"/>
      <w:r w:rsidRPr="332E5DA3">
        <w:rPr>
          <w:rFonts w:ascii="Arial" w:hAnsi="Arial" w:cs="Arial"/>
          <w:sz w:val="24"/>
          <w:szCs w:val="24"/>
        </w:rPr>
        <w:t xml:space="preserve"> in relation to the possible connection of the above Licence Exempt </w:t>
      </w:r>
      <w:r w:rsidRPr="332E5DA3">
        <w:rPr>
          <w:rFonts w:ascii="Arial" w:hAnsi="Arial" w:cs="Arial"/>
          <w:b/>
          <w:bCs/>
          <w:sz w:val="24"/>
          <w:szCs w:val="24"/>
        </w:rPr>
        <w:t xml:space="preserve">Embedded Generator </w:t>
      </w:r>
      <w:r w:rsidRPr="332E5DA3">
        <w:rPr>
          <w:rFonts w:ascii="Arial" w:hAnsi="Arial" w:cs="Arial"/>
          <w:sz w:val="24"/>
          <w:szCs w:val="24"/>
        </w:rPr>
        <w:t xml:space="preserve">in your </w:t>
      </w:r>
      <w:r w:rsidRPr="332E5DA3">
        <w:rPr>
          <w:rFonts w:ascii="Arial" w:hAnsi="Arial" w:cs="Arial"/>
          <w:b/>
          <w:bCs/>
          <w:sz w:val="24"/>
          <w:szCs w:val="24"/>
        </w:rPr>
        <w:t>Distribution System</w:t>
      </w:r>
      <w:r w:rsidRPr="332E5DA3">
        <w:rPr>
          <w:rFonts w:ascii="Arial" w:hAnsi="Arial" w:cs="Arial"/>
          <w:sz w:val="24"/>
          <w:szCs w:val="24"/>
        </w:rPr>
        <w:t xml:space="preserve"> (the “Project”).</w:t>
      </w:r>
    </w:p>
    <w:p w14:paraId="165F391B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5E1E80DF" w14:textId="5DF9B404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 xml:space="preserve">We have now undertaken an initial assessment of the significance of the Project and [believe the </w:t>
      </w:r>
      <w:r w:rsidRPr="006B14A7">
        <w:rPr>
          <w:rFonts w:ascii="Arial" w:hAnsi="Arial" w:cs="Arial"/>
          <w:b/>
          <w:sz w:val="24"/>
          <w:szCs w:val="24"/>
        </w:rPr>
        <w:t xml:space="preserve">Power Station </w:t>
      </w:r>
      <w:del w:id="12" w:author="Author">
        <w:r w:rsidRPr="006B14A7" w:rsidDel="00351430">
          <w:rPr>
            <w:rFonts w:ascii="Arial" w:hAnsi="Arial" w:cs="Arial"/>
            <w:sz w:val="24"/>
            <w:szCs w:val="24"/>
          </w:rPr>
          <w:delText xml:space="preserve">has </w:delText>
        </w:r>
      </w:del>
      <w:ins w:id="13" w:author="Author">
        <w:r w:rsidR="00351430">
          <w:rPr>
            <w:rFonts w:ascii="Arial" w:hAnsi="Arial" w:cs="Arial"/>
            <w:sz w:val="24"/>
            <w:szCs w:val="24"/>
          </w:rPr>
          <w:t>does not have</w:t>
        </w:r>
        <w:r w:rsidR="00351430" w:rsidRPr="006B14A7">
          <w:rPr>
            <w:rFonts w:ascii="Arial" w:hAnsi="Arial" w:cs="Arial"/>
            <w:sz w:val="24"/>
            <w:szCs w:val="24"/>
          </w:rPr>
          <w:t xml:space="preserve"> </w:t>
        </w:r>
      </w:ins>
      <w:r w:rsidRPr="006B14A7">
        <w:rPr>
          <w:rFonts w:ascii="Arial" w:hAnsi="Arial" w:cs="Arial"/>
          <w:sz w:val="24"/>
          <w:szCs w:val="24"/>
        </w:rPr>
        <w:t xml:space="preserve">a significant impact on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Pr="006B14A7">
        <w:rPr>
          <w:rFonts w:ascii="Arial" w:hAnsi="Arial" w:cs="Arial"/>
          <w:b/>
          <w:sz w:val="24"/>
          <w:szCs w:val="24"/>
        </w:rPr>
        <w:t xml:space="preserve"> System</w:t>
      </w:r>
      <w:r w:rsidRPr="006B14A7">
        <w:rPr>
          <w:rFonts w:ascii="Arial" w:hAnsi="Arial" w:cs="Arial"/>
          <w:sz w:val="24"/>
          <w:szCs w:val="24"/>
        </w:rPr>
        <w:t xml:space="preserve"> (for the avoidance of doubt, such significant impact involves either party in an expenditure of more than £10,000]</w:t>
      </w:r>
      <w:ins w:id="14" w:author="Author">
        <w:r w:rsidR="00AD690C">
          <w:rPr>
            <w:rFonts w:ascii="Arial" w:hAnsi="Arial" w:cs="Arial"/>
            <w:sz w:val="24"/>
            <w:szCs w:val="24"/>
          </w:rPr>
          <w:t>) and</w:t>
        </w:r>
      </w:ins>
      <w:r w:rsidRPr="006B14A7">
        <w:rPr>
          <w:rFonts w:ascii="Arial" w:hAnsi="Arial" w:cs="Arial"/>
          <w:sz w:val="24"/>
          <w:szCs w:val="24"/>
        </w:rPr>
        <w:t xml:space="preserve"> would advise you of the following </w:t>
      </w:r>
      <w:proofErr w:type="gramStart"/>
      <w:r w:rsidRPr="006B14A7">
        <w:rPr>
          <w:rFonts w:ascii="Arial" w:hAnsi="Arial" w:cs="Arial"/>
          <w:sz w:val="24"/>
          <w:szCs w:val="24"/>
        </w:rPr>
        <w:t>implications:-</w:t>
      </w:r>
      <w:proofErr w:type="gramEnd"/>
    </w:p>
    <w:p w14:paraId="5342D07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45443CD2" w14:textId="054BD957" w:rsidR="003A2B98" w:rsidRPr="006B14A7" w:rsidRDefault="00D47C4A" w:rsidP="003A2B98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ins w:id="15" w:author="Author">
        <w:r>
          <w:rPr>
            <w:rFonts w:ascii="Arial" w:hAnsi="Arial" w:cs="Arial"/>
            <w:sz w:val="24"/>
            <w:szCs w:val="24"/>
          </w:rPr>
          <w:t>There is no r</w:t>
        </w:r>
      </w:ins>
      <w:del w:id="16" w:author="Author">
        <w:r w:rsidR="003A2B98" w:rsidRPr="006B14A7" w:rsidDel="00D47C4A">
          <w:rPr>
            <w:rFonts w:ascii="Arial" w:hAnsi="Arial" w:cs="Arial"/>
            <w:sz w:val="24"/>
            <w:szCs w:val="24"/>
          </w:rPr>
          <w:delText>R</w:delText>
        </w:r>
      </w:del>
      <w:r w:rsidR="003A2B98" w:rsidRPr="006B14A7">
        <w:rPr>
          <w:rFonts w:ascii="Arial" w:hAnsi="Arial" w:cs="Arial"/>
          <w:sz w:val="24"/>
          <w:szCs w:val="24"/>
        </w:rPr>
        <w:t xml:space="preserve">equirement for works on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="003A2B98" w:rsidRPr="006B14A7">
        <w:rPr>
          <w:rFonts w:ascii="Arial" w:hAnsi="Arial" w:cs="Arial"/>
          <w:b/>
          <w:sz w:val="24"/>
          <w:szCs w:val="24"/>
        </w:rPr>
        <w:t xml:space="preserve"> System </w:t>
      </w:r>
      <w:r w:rsidR="003A2B98" w:rsidRPr="006B14A7">
        <w:rPr>
          <w:rFonts w:ascii="Arial" w:hAnsi="Arial" w:cs="Arial"/>
          <w:sz w:val="24"/>
          <w:szCs w:val="24"/>
        </w:rPr>
        <w:t xml:space="preserve">where such works are not at a </w:t>
      </w:r>
      <w:r w:rsidR="003A2B98" w:rsidRPr="006B14A7">
        <w:rPr>
          <w:rFonts w:ascii="Arial" w:hAnsi="Arial" w:cs="Arial"/>
          <w:b/>
          <w:sz w:val="24"/>
          <w:szCs w:val="24"/>
        </w:rPr>
        <w:t>Connection Site</w:t>
      </w:r>
    </w:p>
    <w:p w14:paraId="65DE2B17" w14:textId="77777777" w:rsidR="003A2B98" w:rsidRPr="006B14A7" w:rsidRDefault="003A2B98" w:rsidP="002A1C3E">
      <w:pPr>
        <w:spacing w:line="280" w:lineRule="exact"/>
        <w:ind w:left="6766" w:firstLine="720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b/>
          <w:sz w:val="24"/>
          <w:szCs w:val="24"/>
        </w:rPr>
        <w:t>Yes/No</w:t>
      </w:r>
    </w:p>
    <w:p w14:paraId="1727F34A" w14:textId="77777777" w:rsidR="003A2B98" w:rsidRPr="006B14A7" w:rsidRDefault="003A2B98" w:rsidP="003A2B98">
      <w:pPr>
        <w:spacing w:line="280" w:lineRule="exact"/>
        <w:ind w:left="1440"/>
        <w:jc w:val="both"/>
        <w:rPr>
          <w:rFonts w:ascii="Arial" w:hAnsi="Arial" w:cs="Arial"/>
          <w:sz w:val="24"/>
          <w:szCs w:val="24"/>
        </w:rPr>
      </w:pPr>
    </w:p>
    <w:p w14:paraId="72AD20DE" w14:textId="652D1D77" w:rsidR="003A2B98" w:rsidRPr="006B14A7" w:rsidRDefault="00D47C4A" w:rsidP="002A1C3E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ins w:id="17" w:author="Author">
        <w:r>
          <w:rPr>
            <w:rFonts w:ascii="Arial" w:hAnsi="Arial" w:cs="Arial"/>
            <w:sz w:val="24"/>
            <w:szCs w:val="24"/>
          </w:rPr>
          <w:t>There is no r</w:t>
        </w:r>
      </w:ins>
      <w:del w:id="18" w:author="Author">
        <w:r w:rsidR="003A2B98" w:rsidRPr="006B14A7" w:rsidDel="00D47C4A">
          <w:rPr>
            <w:rFonts w:ascii="Arial" w:hAnsi="Arial" w:cs="Arial"/>
            <w:sz w:val="24"/>
            <w:szCs w:val="24"/>
          </w:rPr>
          <w:delText>R</w:delText>
        </w:r>
      </w:del>
      <w:r w:rsidR="003A2B98" w:rsidRPr="006B14A7">
        <w:rPr>
          <w:rFonts w:ascii="Arial" w:hAnsi="Arial" w:cs="Arial"/>
          <w:sz w:val="24"/>
          <w:szCs w:val="24"/>
        </w:rPr>
        <w:t xml:space="preserve">equirement for works to the </w:t>
      </w:r>
      <w:r w:rsidR="00F17CCC" w:rsidRPr="006B14A7">
        <w:rPr>
          <w:rFonts w:ascii="Arial" w:hAnsi="Arial" w:cs="Arial"/>
          <w:b/>
          <w:sz w:val="24"/>
          <w:szCs w:val="24"/>
        </w:rPr>
        <w:t>National Electricity Transmission</w:t>
      </w:r>
      <w:r w:rsidR="003A2B98" w:rsidRPr="006B14A7">
        <w:rPr>
          <w:rFonts w:ascii="Arial" w:hAnsi="Arial" w:cs="Arial"/>
          <w:b/>
          <w:sz w:val="24"/>
          <w:szCs w:val="24"/>
        </w:rPr>
        <w:t xml:space="preserve"> System </w:t>
      </w:r>
      <w:r w:rsidR="003A2B98" w:rsidRPr="006B14A7">
        <w:rPr>
          <w:rFonts w:ascii="Arial" w:hAnsi="Arial" w:cs="Arial"/>
          <w:sz w:val="24"/>
          <w:szCs w:val="24"/>
        </w:rPr>
        <w:t xml:space="preserve">at a </w:t>
      </w:r>
      <w:r w:rsidR="003A2B98" w:rsidRPr="006B14A7">
        <w:rPr>
          <w:rFonts w:ascii="Arial" w:hAnsi="Arial" w:cs="Arial"/>
          <w:b/>
          <w:sz w:val="24"/>
          <w:szCs w:val="24"/>
        </w:rPr>
        <w:t>Connection Site</w:t>
      </w:r>
      <w:r w:rsidR="003A2B98" w:rsidRPr="006B14A7">
        <w:rPr>
          <w:rFonts w:ascii="Arial" w:hAnsi="Arial" w:cs="Arial"/>
          <w:sz w:val="24"/>
          <w:szCs w:val="24"/>
        </w:rPr>
        <w:t xml:space="preserve"> (</w:t>
      </w:r>
      <w:r w:rsidR="003A2B98" w:rsidRPr="006B14A7">
        <w:rPr>
          <w:rFonts w:ascii="Arial" w:hAnsi="Arial" w:cs="Arial"/>
          <w:b/>
          <w:sz w:val="24"/>
          <w:szCs w:val="24"/>
        </w:rPr>
        <w:t>Grid Supply Point)</w:t>
      </w:r>
      <w:r w:rsidR="003A2B98" w:rsidRPr="006B14A7">
        <w:rPr>
          <w:rFonts w:ascii="Arial" w:hAnsi="Arial" w:cs="Arial"/>
          <w:sz w:val="24"/>
          <w:szCs w:val="24"/>
        </w:rPr>
        <w:tab/>
        <w:t xml:space="preserve"> </w:t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3A2B98" w:rsidRPr="006B14A7">
        <w:rPr>
          <w:rFonts w:ascii="Arial" w:hAnsi="Arial" w:cs="Arial"/>
          <w:sz w:val="24"/>
          <w:szCs w:val="24"/>
        </w:rPr>
        <w:lastRenderedPageBreak/>
        <w:tab/>
      </w:r>
      <w:r w:rsidR="003A2B98" w:rsidRPr="006B14A7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</w:r>
      <w:r w:rsidR="002A1C3E">
        <w:rPr>
          <w:rFonts w:ascii="Arial" w:hAnsi="Arial" w:cs="Arial"/>
          <w:sz w:val="24"/>
          <w:szCs w:val="24"/>
        </w:rPr>
        <w:tab/>
        <w:t xml:space="preserve">    </w:t>
      </w:r>
      <w:r w:rsidR="003A2B98" w:rsidRPr="006B14A7">
        <w:rPr>
          <w:rFonts w:ascii="Arial" w:hAnsi="Arial" w:cs="Arial"/>
          <w:b/>
          <w:sz w:val="24"/>
          <w:szCs w:val="24"/>
        </w:rPr>
        <w:t>Yes/No</w:t>
      </w:r>
    </w:p>
    <w:p w14:paraId="76D2CD52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101BB98E" w14:textId="77777777" w:rsidR="003A2B98" w:rsidRPr="006B14A7" w:rsidRDefault="003A2B98" w:rsidP="003A2B98">
      <w:pPr>
        <w:numPr>
          <w:ilvl w:val="0"/>
          <w:numId w:val="5"/>
        </w:num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332E5DA3">
        <w:rPr>
          <w:rFonts w:ascii="Arial" w:hAnsi="Arial" w:cs="Arial"/>
          <w:sz w:val="24"/>
          <w:szCs w:val="24"/>
        </w:rPr>
        <w:t xml:space="preserve">Necessity for </w:t>
      </w:r>
      <w:r w:rsidRPr="332E5DA3">
        <w:rPr>
          <w:rFonts w:ascii="Arial" w:hAnsi="Arial" w:cs="Arial"/>
          <w:b/>
          <w:bCs/>
          <w:sz w:val="24"/>
          <w:szCs w:val="24"/>
        </w:rPr>
        <w:t>Site Specific Requirements</w:t>
      </w:r>
      <w:r w:rsidRPr="332E5DA3">
        <w:rPr>
          <w:rFonts w:ascii="Arial" w:hAnsi="Arial" w:cs="Arial"/>
          <w:sz w:val="24"/>
          <w:szCs w:val="24"/>
        </w:rPr>
        <w:t xml:space="preserve"> (at the site of connection) of the </w:t>
      </w:r>
      <w:r w:rsidRPr="332E5DA3">
        <w:rPr>
          <w:rFonts w:ascii="Arial" w:hAnsi="Arial" w:cs="Arial"/>
          <w:b/>
          <w:bCs/>
          <w:sz w:val="24"/>
          <w:szCs w:val="24"/>
        </w:rPr>
        <w:t xml:space="preserve">Power </w:t>
      </w:r>
      <w:proofErr w:type="gramStart"/>
      <w:r w:rsidRPr="332E5DA3">
        <w:rPr>
          <w:rFonts w:ascii="Arial" w:hAnsi="Arial" w:cs="Arial"/>
          <w:b/>
          <w:bCs/>
          <w:sz w:val="24"/>
          <w:szCs w:val="24"/>
        </w:rPr>
        <w:t xml:space="preserve">Station </w:t>
      </w:r>
      <w:r w:rsidRPr="332E5DA3">
        <w:rPr>
          <w:rFonts w:ascii="Arial" w:hAnsi="Arial" w:cs="Arial"/>
          <w:sz w:val="24"/>
          <w:szCs w:val="24"/>
        </w:rPr>
        <w:t>)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A1C3E" w:rsidRPr="332E5DA3">
        <w:rPr>
          <w:rFonts w:ascii="Arial" w:hAnsi="Arial" w:cs="Arial"/>
          <w:b/>
          <w:bCs/>
          <w:sz w:val="24"/>
          <w:szCs w:val="24"/>
        </w:rPr>
        <w:t xml:space="preserve">    </w:t>
      </w:r>
      <w:r w:rsidRPr="332E5DA3">
        <w:rPr>
          <w:rFonts w:ascii="Arial" w:hAnsi="Arial" w:cs="Arial"/>
          <w:b/>
          <w:bCs/>
          <w:sz w:val="24"/>
          <w:szCs w:val="24"/>
        </w:rPr>
        <w:t>Yes/No</w:t>
      </w:r>
    </w:p>
    <w:p w14:paraId="12AA2C51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2572EDF4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  <w:r w:rsidRPr="006B14A7">
        <w:rPr>
          <w:rFonts w:ascii="Arial" w:hAnsi="Arial" w:cs="Arial"/>
          <w:i/>
          <w:sz w:val="24"/>
          <w:szCs w:val="24"/>
        </w:rPr>
        <w:t xml:space="preserve">If no works have been identified include the following: </w:t>
      </w:r>
    </w:p>
    <w:p w14:paraId="451F6AE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i/>
          <w:sz w:val="24"/>
          <w:szCs w:val="24"/>
        </w:rPr>
      </w:pPr>
    </w:p>
    <w:p w14:paraId="615501C6" w14:textId="00097846" w:rsidR="003A2B98" w:rsidRPr="006B14A7" w:rsidDel="00B96AA5" w:rsidRDefault="003A2B98" w:rsidP="00B96AA5">
      <w:pPr>
        <w:spacing w:line="280" w:lineRule="exact"/>
        <w:jc w:val="both"/>
        <w:rPr>
          <w:del w:id="19" w:author="Author"/>
          <w:rFonts w:ascii="Arial" w:hAnsi="Arial" w:cs="Arial"/>
          <w:i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[</w:t>
      </w:r>
      <w:del w:id="20" w:author="Author">
        <w:r w:rsidRPr="006B14A7" w:rsidDel="007E14A1">
          <w:rPr>
            <w:rFonts w:ascii="Arial" w:hAnsi="Arial" w:cs="Arial"/>
            <w:sz w:val="24"/>
            <w:szCs w:val="24"/>
          </w:rPr>
          <w:delText>As</w:delText>
        </w:r>
      </w:del>
      <w:ins w:id="21" w:author="Author">
        <w:r w:rsidR="007E14A1">
          <w:rPr>
            <w:rFonts w:ascii="Arial" w:hAnsi="Arial" w:cs="Arial"/>
            <w:sz w:val="24"/>
            <w:szCs w:val="24"/>
          </w:rPr>
          <w:t>Where</w:t>
        </w:r>
      </w:ins>
      <w:r w:rsidRPr="006B14A7">
        <w:rPr>
          <w:rFonts w:ascii="Arial" w:hAnsi="Arial" w:cs="Arial"/>
          <w:sz w:val="24"/>
          <w:szCs w:val="24"/>
        </w:rPr>
        <w:t xml:space="preserve"> this </w:t>
      </w:r>
      <w:del w:id="22" w:author="Author">
        <w:r w:rsidRPr="006B14A7" w:rsidDel="00995C60">
          <w:rPr>
            <w:rFonts w:ascii="Arial" w:hAnsi="Arial" w:cs="Arial"/>
            <w:b/>
            <w:sz w:val="24"/>
            <w:szCs w:val="24"/>
          </w:rPr>
          <w:delText>S</w:delText>
        </w:r>
      </w:del>
      <w:ins w:id="23" w:author="Author">
        <w:r w:rsidR="00995C60" w:rsidRPr="00995C60">
          <w:rPr>
            <w:rFonts w:ascii="Arial" w:hAnsi="Arial" w:cs="Arial"/>
            <w:bCs/>
            <w:sz w:val="24"/>
            <w:szCs w:val="24"/>
            <w:rPrChange w:id="24" w:author="Author">
              <w:rPr>
                <w:rFonts w:ascii="Arial" w:hAnsi="Arial" w:cs="Arial"/>
                <w:b/>
                <w:sz w:val="24"/>
                <w:szCs w:val="24"/>
              </w:rPr>
            </w:rPrChange>
          </w:rPr>
          <w:t>s</w:t>
        </w:r>
      </w:ins>
      <w:r w:rsidRPr="00995C60">
        <w:rPr>
          <w:rFonts w:ascii="Arial" w:hAnsi="Arial" w:cs="Arial"/>
          <w:bCs/>
          <w:sz w:val="24"/>
          <w:szCs w:val="24"/>
          <w:rPrChange w:id="25" w:author="Author">
            <w:rPr>
              <w:rFonts w:ascii="Arial" w:hAnsi="Arial" w:cs="Arial"/>
              <w:b/>
              <w:sz w:val="24"/>
              <w:szCs w:val="24"/>
            </w:rPr>
          </w:rPrChange>
        </w:rPr>
        <w:t>tatement</w:t>
      </w:r>
      <w:del w:id="26" w:author="Author">
        <w:r w:rsidRPr="006B14A7" w:rsidDel="00995C60">
          <w:rPr>
            <w:rFonts w:ascii="Arial" w:hAnsi="Arial" w:cs="Arial"/>
            <w:b/>
            <w:sz w:val="24"/>
            <w:szCs w:val="24"/>
          </w:rPr>
          <w:delText xml:space="preserve"> of Works</w:delText>
        </w:r>
      </w:del>
      <w:r w:rsidRPr="006B14A7">
        <w:rPr>
          <w:rFonts w:ascii="Arial" w:hAnsi="Arial" w:cs="Arial"/>
          <w:b/>
          <w:sz w:val="24"/>
          <w:szCs w:val="24"/>
        </w:rPr>
        <w:t xml:space="preserve"> </w:t>
      </w:r>
      <w:ins w:id="27" w:author="Author">
        <w:r w:rsidR="00995C60">
          <w:rPr>
            <w:rFonts w:ascii="Arial" w:hAnsi="Arial" w:cs="Arial"/>
            <w:bCs/>
            <w:sz w:val="24"/>
            <w:szCs w:val="24"/>
          </w:rPr>
          <w:t>confirms that works are not required</w:t>
        </w:r>
      </w:ins>
      <w:del w:id="28" w:author="Author">
        <w:r w:rsidRPr="006B14A7" w:rsidDel="00995C60">
          <w:rPr>
            <w:rFonts w:ascii="Arial" w:hAnsi="Arial" w:cs="Arial"/>
            <w:sz w:val="24"/>
            <w:szCs w:val="24"/>
            <w:lang w:eastAsia="en-GB"/>
          </w:rPr>
          <w:delText>does not specify any works as being required</w:delText>
        </w:r>
      </w:del>
      <w:r w:rsidRPr="006B14A7">
        <w:rPr>
          <w:rFonts w:ascii="Arial" w:hAnsi="Arial" w:cs="Arial"/>
          <w:sz w:val="24"/>
          <w:szCs w:val="24"/>
          <w:lang w:eastAsia="en-GB"/>
        </w:rPr>
        <w:t xml:space="preserve"> nor any </w:t>
      </w:r>
      <w:r w:rsidRPr="006B14A7">
        <w:rPr>
          <w:rFonts w:ascii="Arial" w:hAnsi="Arial" w:cs="Arial"/>
          <w:b/>
          <w:sz w:val="24"/>
          <w:szCs w:val="24"/>
          <w:lang w:eastAsia="en-GB"/>
        </w:rPr>
        <w:t xml:space="preserve">Site Specific Requirements </w:t>
      </w:r>
      <w:r w:rsidRPr="006B14A7">
        <w:rPr>
          <w:rFonts w:ascii="Arial" w:hAnsi="Arial" w:cs="Arial"/>
          <w:sz w:val="24"/>
          <w:szCs w:val="24"/>
          <w:lang w:eastAsia="en-GB"/>
        </w:rPr>
        <w:t xml:space="preserve">as being necessary, our letter completes the process required </w:t>
      </w:r>
      <w:del w:id="29" w:author="Author">
        <w:r w:rsidRPr="006B14A7" w:rsidDel="00411074">
          <w:rPr>
            <w:rFonts w:ascii="Arial" w:hAnsi="Arial" w:cs="Arial"/>
            <w:sz w:val="24"/>
            <w:szCs w:val="24"/>
            <w:lang w:eastAsia="en-GB"/>
          </w:rPr>
          <w:delText>for in respect of your</w:delText>
        </w:r>
        <w:r w:rsidRPr="006B14A7" w:rsidDel="00411074">
          <w:rPr>
            <w:rFonts w:ascii="Arial" w:hAnsi="Arial" w:cs="Arial"/>
            <w:b/>
            <w:bCs/>
            <w:sz w:val="24"/>
            <w:szCs w:val="24"/>
            <w:lang w:eastAsia="en-GB"/>
          </w:rPr>
          <w:delText xml:space="preserve"> Request for a Statement of Works </w:delText>
        </w:r>
      </w:del>
      <w:r w:rsidRPr="006B14A7">
        <w:rPr>
          <w:rFonts w:ascii="Arial" w:hAnsi="Arial" w:cs="Arial"/>
          <w:sz w:val="24"/>
          <w:szCs w:val="24"/>
          <w:lang w:eastAsia="en-GB"/>
        </w:rPr>
        <w:t>for the purposes of Paragraph 6.5.1(a)(</w:t>
      </w:r>
      <w:proofErr w:type="spellStart"/>
      <w:r w:rsidRPr="006B14A7">
        <w:rPr>
          <w:rFonts w:ascii="Arial" w:hAnsi="Arial" w:cs="Arial"/>
          <w:sz w:val="24"/>
          <w:szCs w:val="24"/>
          <w:lang w:eastAsia="en-GB"/>
        </w:rPr>
        <w:t>i</w:t>
      </w:r>
      <w:proofErr w:type="spellEnd"/>
      <w:r w:rsidRPr="006B14A7">
        <w:rPr>
          <w:rFonts w:ascii="Arial" w:hAnsi="Arial" w:cs="Arial"/>
          <w:sz w:val="24"/>
          <w:szCs w:val="24"/>
          <w:lang w:eastAsia="en-GB"/>
        </w:rPr>
        <w:t>)]</w:t>
      </w:r>
      <w:r w:rsidRPr="006B14A7">
        <w:rPr>
          <w:rFonts w:ascii="Arial" w:hAnsi="Arial" w:cs="Arial"/>
          <w:i/>
          <w:sz w:val="24"/>
          <w:szCs w:val="24"/>
        </w:rPr>
        <w:br w:type="page"/>
      </w:r>
      <w:del w:id="30" w:author="Author">
        <w:r w:rsidRPr="006B14A7" w:rsidDel="00B96AA5">
          <w:rPr>
            <w:rFonts w:ascii="Arial" w:hAnsi="Arial" w:cs="Arial"/>
            <w:i/>
            <w:sz w:val="24"/>
            <w:szCs w:val="24"/>
          </w:rPr>
          <w:lastRenderedPageBreak/>
          <w:delText xml:space="preserve">If works have been identified include the following: </w:delText>
        </w:r>
      </w:del>
    </w:p>
    <w:p w14:paraId="1531EB50" w14:textId="1635F723" w:rsidR="003A2B98" w:rsidRPr="006B14A7" w:rsidDel="00B96AA5" w:rsidRDefault="003A2B98" w:rsidP="00B96AA5">
      <w:pPr>
        <w:spacing w:line="280" w:lineRule="exact"/>
        <w:jc w:val="both"/>
        <w:rPr>
          <w:del w:id="31" w:author="Author"/>
          <w:rFonts w:ascii="Arial" w:hAnsi="Arial" w:cs="Arial"/>
          <w:b/>
          <w:sz w:val="24"/>
          <w:szCs w:val="24"/>
        </w:rPr>
      </w:pPr>
      <w:del w:id="32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[This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will remain valid for a period of 90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Business Days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from the date hereof, i.e. until </w:delText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sz w:val="24"/>
            <w:szCs w:val="24"/>
          </w:rPr>
          <w:tab/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XX Month Year (“Expiry Date”)</w:delText>
        </w:r>
      </w:del>
    </w:p>
    <w:p w14:paraId="371D227F" w14:textId="2DCE64FD" w:rsidR="003A2B98" w:rsidRPr="006B14A7" w:rsidDel="00B96AA5" w:rsidRDefault="003A2B98" w:rsidP="00D85B47">
      <w:pPr>
        <w:spacing w:line="280" w:lineRule="exact"/>
        <w:jc w:val="both"/>
        <w:rPr>
          <w:del w:id="33" w:author="Author"/>
          <w:rFonts w:ascii="Arial" w:hAnsi="Arial" w:cs="Arial"/>
          <w:b/>
          <w:sz w:val="24"/>
          <w:szCs w:val="24"/>
        </w:rPr>
      </w:pPr>
      <w:del w:id="34" w:author="Author">
        <w:r w:rsidRPr="006B14A7" w:rsidDel="00B96AA5">
          <w:rPr>
            <w:rFonts w:ascii="Arial" w:hAnsi="Arial" w:cs="Arial"/>
            <w:b/>
            <w:sz w:val="24"/>
            <w:szCs w:val="24"/>
          </w:rPr>
          <w:delText>After the Expiry Date this Statement of Works will lapse.</w:delText>
        </w:r>
      </w:del>
    </w:p>
    <w:p w14:paraId="73C13215" w14:textId="6205046A" w:rsidR="003A2B98" w:rsidRPr="006B14A7" w:rsidDel="00B96AA5" w:rsidRDefault="003A2B98" w:rsidP="00B96AA5">
      <w:pPr>
        <w:spacing w:line="280" w:lineRule="exact"/>
        <w:jc w:val="both"/>
        <w:rPr>
          <w:del w:id="35" w:author="Author"/>
          <w:rFonts w:ascii="Arial" w:hAnsi="Arial" w:cs="Arial"/>
          <w:sz w:val="24"/>
          <w:szCs w:val="24"/>
        </w:rPr>
      </w:pPr>
    </w:p>
    <w:p w14:paraId="55AB4890" w14:textId="2267FFA6" w:rsidR="003A2B98" w:rsidRPr="006B14A7" w:rsidDel="00B96AA5" w:rsidRDefault="003A2B98" w:rsidP="00B96AA5">
      <w:pPr>
        <w:spacing w:line="280" w:lineRule="exact"/>
        <w:jc w:val="both"/>
        <w:rPr>
          <w:del w:id="36" w:author="Author"/>
          <w:rFonts w:ascii="Arial" w:hAnsi="Arial" w:cs="Arial"/>
          <w:i/>
          <w:sz w:val="24"/>
          <w:szCs w:val="24"/>
        </w:rPr>
      </w:pPr>
      <w:del w:id="37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Should your customer wish to progress the Project, you will need to advise us of this fact by signing and returning to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Confirmation of Progression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form attached hereto by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 </w:delText>
        </w:r>
      </w:del>
    </w:p>
    <w:p w14:paraId="270B9CBF" w14:textId="0AC749AA" w:rsidR="003A2B98" w:rsidRPr="006B14A7" w:rsidDel="00B96AA5" w:rsidRDefault="003A2B98" w:rsidP="00B96AA5">
      <w:pPr>
        <w:spacing w:line="280" w:lineRule="exact"/>
        <w:jc w:val="both"/>
        <w:rPr>
          <w:del w:id="38" w:author="Author"/>
          <w:rFonts w:ascii="Arial" w:hAnsi="Arial" w:cs="Arial"/>
          <w:sz w:val="24"/>
          <w:szCs w:val="24"/>
        </w:rPr>
      </w:pPr>
    </w:p>
    <w:p w14:paraId="03891C77" w14:textId="432CB90D" w:rsidR="003A2B98" w:rsidRPr="006B14A7" w:rsidDel="00B96AA5" w:rsidRDefault="003A2B98" w:rsidP="00B96AA5">
      <w:pPr>
        <w:spacing w:line="280" w:lineRule="exact"/>
        <w:jc w:val="both"/>
        <w:rPr>
          <w:del w:id="39" w:author="Author"/>
          <w:rFonts w:ascii="Arial" w:hAnsi="Arial" w:cs="Arial"/>
          <w:b/>
          <w:sz w:val="24"/>
          <w:szCs w:val="24"/>
        </w:rPr>
      </w:pPr>
      <w:del w:id="40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Any signed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Confirmation of Progression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(together with the appropriate fee) received by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by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, together with the information included in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, shall be deemed to be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Modification Application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for the purposes of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Charging Statements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and for Paragraphs 1.3.2, 6.9.2, 6.9.3 and 6.10 of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CUSC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which shall apply thereto.</w:delText>
        </w:r>
      </w:del>
    </w:p>
    <w:p w14:paraId="3E15A2E0" w14:textId="25C3F92C" w:rsidR="003A2B98" w:rsidRPr="006B14A7" w:rsidDel="00B96AA5" w:rsidRDefault="003A2B98" w:rsidP="00B96AA5">
      <w:pPr>
        <w:spacing w:line="280" w:lineRule="exact"/>
        <w:jc w:val="both"/>
        <w:rPr>
          <w:del w:id="41" w:author="Author"/>
          <w:rFonts w:ascii="Arial" w:hAnsi="Arial" w:cs="Arial"/>
          <w:b/>
          <w:sz w:val="24"/>
          <w:szCs w:val="24"/>
        </w:rPr>
      </w:pPr>
    </w:p>
    <w:p w14:paraId="5F163434" w14:textId="39EA51B9" w:rsidR="003A2B98" w:rsidRPr="006B14A7" w:rsidDel="00B96AA5" w:rsidRDefault="003A2B98" w:rsidP="00B96AA5">
      <w:pPr>
        <w:spacing w:line="280" w:lineRule="exact"/>
        <w:jc w:val="both"/>
        <w:rPr>
          <w:del w:id="42" w:author="Author"/>
          <w:rFonts w:ascii="Arial" w:hAnsi="Arial" w:cs="Arial"/>
          <w:b/>
          <w:sz w:val="24"/>
          <w:szCs w:val="24"/>
        </w:rPr>
      </w:pPr>
      <w:del w:id="43" w:author="Author">
        <w:r w:rsidRPr="006B14A7" w:rsidDel="00B96AA5">
          <w:rPr>
            <w:rFonts w:ascii="Arial" w:hAnsi="Arial" w:cs="Arial"/>
            <w:b/>
            <w:sz w:val="24"/>
            <w:szCs w:val="24"/>
          </w:rPr>
          <w:delText>Modification Applications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(including deemed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Modification Applications)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will only be valid under this process if received by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on or before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 In such event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shall not be extended, and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will lapse after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except where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agrees in writing that a revised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Statement of Works </w:delText>
        </w:r>
        <w:r w:rsidRPr="006B14A7" w:rsidDel="00B96AA5">
          <w:rPr>
            <w:rFonts w:ascii="Arial" w:hAnsi="Arial" w:cs="Arial"/>
            <w:sz w:val="24"/>
            <w:szCs w:val="24"/>
          </w:rPr>
          <w:delText>is not reasonably required.</w:delText>
        </w:r>
      </w:del>
    </w:p>
    <w:p w14:paraId="71DD9E02" w14:textId="6D4DF734" w:rsidR="003A2B98" w:rsidRPr="006B14A7" w:rsidDel="00B96AA5" w:rsidRDefault="003A2B98" w:rsidP="00B96AA5">
      <w:pPr>
        <w:spacing w:line="280" w:lineRule="exact"/>
        <w:jc w:val="both"/>
        <w:rPr>
          <w:del w:id="44" w:author="Author"/>
          <w:rFonts w:ascii="Arial" w:hAnsi="Arial" w:cs="Arial"/>
          <w:b/>
          <w:sz w:val="24"/>
          <w:szCs w:val="24"/>
        </w:rPr>
      </w:pPr>
    </w:p>
    <w:p w14:paraId="5E039AE0" w14:textId="1ACE1378" w:rsidR="003A2B98" w:rsidRPr="006B14A7" w:rsidDel="00B96AA5" w:rsidRDefault="003A2B98" w:rsidP="00B96AA5">
      <w:pPr>
        <w:spacing w:line="280" w:lineRule="exact"/>
        <w:jc w:val="both"/>
        <w:rPr>
          <w:del w:id="45" w:author="Author"/>
          <w:rFonts w:ascii="Arial" w:hAnsi="Arial" w:cs="Arial"/>
          <w:sz w:val="24"/>
          <w:szCs w:val="24"/>
        </w:rPr>
      </w:pPr>
      <w:del w:id="46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has been assessed as at the date of issue.  In the event that the system background changes on or before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Expiry Date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of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, or before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User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has completed, signed and returned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Confirmation of Project Progression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with the appropriate fee, 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The Company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reserves the right to revise any and all aspects of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and will notify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User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of any changes to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 </w:delText>
        </w:r>
      </w:del>
    </w:p>
    <w:p w14:paraId="4B596FCC" w14:textId="6ECDA0B5" w:rsidR="003A2B98" w:rsidRPr="006B14A7" w:rsidDel="00B96AA5" w:rsidRDefault="003A2B98" w:rsidP="00B96AA5">
      <w:pPr>
        <w:spacing w:line="280" w:lineRule="exact"/>
        <w:jc w:val="both"/>
        <w:rPr>
          <w:del w:id="47" w:author="Author"/>
          <w:rFonts w:ascii="Arial" w:hAnsi="Arial" w:cs="Arial"/>
          <w:sz w:val="24"/>
          <w:szCs w:val="24"/>
        </w:rPr>
      </w:pPr>
    </w:p>
    <w:p w14:paraId="4122B894" w14:textId="2F3CDCAA" w:rsidR="003A2B98" w:rsidDel="00B96AA5" w:rsidRDefault="003A2B98" w:rsidP="00B96AA5">
      <w:pPr>
        <w:spacing w:line="280" w:lineRule="exact"/>
        <w:jc w:val="both"/>
        <w:rPr>
          <w:del w:id="48" w:author="Author"/>
          <w:rFonts w:ascii="Arial" w:hAnsi="Arial" w:cs="Arial"/>
          <w:sz w:val="24"/>
          <w:szCs w:val="24"/>
        </w:rPr>
      </w:pPr>
      <w:del w:id="49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is made on the basis of and is only valid in respect of the information provided by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User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in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. If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User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wishes to make any changes to any information submitted with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 new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Request for Statement of Works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must be submitted to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The Company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before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Energisation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of the connection can take place. Please note, you may not energise the connection of the Project without having received a written notification from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The Company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that the process set out in Paragraph 6.5 of CUSC has been complied with in full.</w:delText>
        </w:r>
      </w:del>
    </w:p>
    <w:p w14:paraId="6C0FECF1" w14:textId="4CEA3721" w:rsidR="003A2B98" w:rsidRPr="006B14A7" w:rsidDel="00B96AA5" w:rsidRDefault="003A2B98" w:rsidP="00B96AA5">
      <w:pPr>
        <w:spacing w:line="280" w:lineRule="exact"/>
        <w:jc w:val="both"/>
        <w:rPr>
          <w:del w:id="50" w:author="Author"/>
          <w:rFonts w:ascii="Arial" w:hAnsi="Arial" w:cs="Arial"/>
          <w:sz w:val="24"/>
          <w:szCs w:val="24"/>
        </w:rPr>
      </w:pPr>
    </w:p>
    <w:p w14:paraId="3A01B7F6" w14:textId="12FD067F" w:rsidR="003A2B98" w:rsidRPr="006B14A7" w:rsidDel="00B96AA5" w:rsidRDefault="003A2B98" w:rsidP="00B96AA5">
      <w:pPr>
        <w:spacing w:line="280" w:lineRule="exact"/>
        <w:jc w:val="both"/>
        <w:rPr>
          <w:del w:id="51" w:author="Author"/>
          <w:rFonts w:ascii="Arial" w:hAnsi="Arial" w:cs="Arial"/>
          <w:sz w:val="24"/>
          <w:szCs w:val="24"/>
        </w:rPr>
      </w:pPr>
      <w:del w:id="52" w:author="Author">
        <w:r w:rsidRPr="006B14A7" w:rsidDel="00B96AA5">
          <w:rPr>
            <w:rFonts w:ascii="Arial" w:hAnsi="Arial" w:cs="Arial"/>
            <w:sz w:val="24"/>
            <w:szCs w:val="24"/>
          </w:rPr>
          <w:delText xml:space="preserve">Please note this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 xml:space="preserve">Statement of Works 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should be forwarded to the </w:delText>
        </w:r>
        <w:r w:rsidRPr="006B14A7" w:rsidDel="00B96AA5">
          <w:rPr>
            <w:rFonts w:ascii="Arial" w:hAnsi="Arial" w:cs="Arial"/>
            <w:b/>
            <w:sz w:val="24"/>
            <w:szCs w:val="24"/>
          </w:rPr>
          <w:delText>Power Station</w:delText>
        </w:r>
        <w:r w:rsidRPr="006B14A7" w:rsidDel="00B96AA5">
          <w:rPr>
            <w:rFonts w:ascii="Arial" w:hAnsi="Arial" w:cs="Arial"/>
            <w:sz w:val="24"/>
            <w:szCs w:val="24"/>
          </w:rPr>
          <w:delText xml:space="preserve"> as soon as reasonably practicable in accordance with Paragraph 6.5.5.3 of the CUSC. </w:delText>
        </w:r>
      </w:del>
    </w:p>
    <w:p w14:paraId="6EFB2D1C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4FE75B9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Yours faithfully</w:t>
      </w:r>
    </w:p>
    <w:p w14:paraId="20F6F913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DBE1097" w14:textId="77777777" w:rsidR="003A2B98" w:rsidRPr="006B14A7" w:rsidRDefault="003A2B98" w:rsidP="003A2B98">
      <w:pPr>
        <w:spacing w:line="280" w:lineRule="exact"/>
        <w:jc w:val="both"/>
        <w:rPr>
          <w:rFonts w:ascii="Arial" w:hAnsi="Arial" w:cs="Arial"/>
          <w:sz w:val="24"/>
          <w:szCs w:val="24"/>
        </w:rPr>
      </w:pPr>
    </w:p>
    <w:p w14:paraId="3F8F3DA8" w14:textId="77777777" w:rsidR="003A2B98" w:rsidRPr="006B14A7" w:rsidRDefault="003A2B98" w:rsidP="003A2B98">
      <w:pPr>
        <w:jc w:val="both"/>
        <w:rPr>
          <w:rFonts w:ascii="Arial" w:hAnsi="Arial" w:cs="Arial"/>
          <w:sz w:val="24"/>
          <w:szCs w:val="24"/>
        </w:rPr>
      </w:pPr>
      <w:r w:rsidRPr="006B14A7">
        <w:rPr>
          <w:rFonts w:ascii="Arial" w:hAnsi="Arial" w:cs="Arial"/>
          <w:sz w:val="24"/>
          <w:szCs w:val="24"/>
        </w:rPr>
        <w:t>For and on behalf of</w:t>
      </w:r>
    </w:p>
    <w:p w14:paraId="486DA3A8" w14:textId="54CF5704" w:rsidR="003A2B98" w:rsidRPr="006B14A7" w:rsidRDefault="00C44F66" w:rsidP="00C44F66">
      <w:pPr>
        <w:rPr>
          <w:rFonts w:ascii="Arial" w:hAnsi="Arial" w:cs="Arial"/>
          <w:sz w:val="24"/>
          <w:szCs w:val="24"/>
        </w:rPr>
      </w:pPr>
      <w:r w:rsidRPr="00C44F66">
        <w:rPr>
          <w:rFonts w:ascii="Arial" w:hAnsi="Arial" w:cs="Arial"/>
          <w:sz w:val="24"/>
          <w:szCs w:val="24"/>
        </w:rPr>
        <w:lastRenderedPageBreak/>
        <w:t>National Energy System Operator Limited</w:t>
      </w:r>
      <w:r w:rsidR="003A2B98" w:rsidRPr="006B14A7">
        <w:rPr>
          <w:rFonts w:ascii="Arial" w:hAnsi="Arial" w:cs="Arial"/>
          <w:sz w:val="24"/>
          <w:szCs w:val="24"/>
        </w:rPr>
        <w:br w:type="page"/>
      </w:r>
    </w:p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13"/>
        <w:gridCol w:w="3118"/>
      </w:tblGrid>
      <w:tr w:rsidR="003A2B98" w:rsidRPr="006B14A7" w14:paraId="0D530075" w14:textId="77777777">
        <w:trPr>
          <w:cantSplit/>
          <w:trHeight w:val="1960"/>
        </w:trPr>
        <w:tc>
          <w:tcPr>
            <w:tcW w:w="6513" w:type="dxa"/>
          </w:tcPr>
          <w:p w14:paraId="312C3DDF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94E65B0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F9FC3F7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14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2DA8F4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5B78AC2" w14:textId="77777777" w:rsidR="003A2B98" w:rsidRPr="006B14A7" w:rsidRDefault="003A2B98" w:rsidP="003A2B98">
            <w:pPr>
              <w:tabs>
                <w:tab w:val="left" w:pos="994"/>
              </w:tabs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14:paraId="3298D5AC" w14:textId="77777777">
        <w:trPr>
          <w:trHeight w:val="280"/>
        </w:trPr>
        <w:tc>
          <w:tcPr>
            <w:tcW w:w="6513" w:type="dxa"/>
          </w:tcPr>
          <w:p w14:paraId="44454306" w14:textId="77777777" w:rsidR="003A2B98" w:rsidRPr="006B14A7" w:rsidRDefault="003A2B98" w:rsidP="003A2B98">
            <w:pPr>
              <w:spacing w:line="280" w:lineRule="exac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14:paraId="302911B3" w14:textId="77777777" w:rsidR="003A2B98" w:rsidRPr="006B14A7" w:rsidRDefault="003A2B98" w:rsidP="003A2B9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:rsidDel="00FD13A7" w14:paraId="7EA76194" w14:textId="2CDF629C">
        <w:trPr>
          <w:trHeight w:val="280"/>
          <w:del w:id="53" w:author="Author"/>
        </w:trPr>
        <w:tc>
          <w:tcPr>
            <w:tcW w:w="6513" w:type="dxa"/>
          </w:tcPr>
          <w:p w14:paraId="2C49F290" w14:textId="41412328" w:rsidR="003A2B98" w:rsidRPr="006B14A7" w:rsidDel="00FD13A7" w:rsidRDefault="003A2B98" w:rsidP="003A2B98">
            <w:pPr>
              <w:spacing w:line="280" w:lineRule="exact"/>
              <w:jc w:val="both"/>
              <w:rPr>
                <w:del w:id="54" w:author="Author"/>
                <w:rFonts w:ascii="Arial" w:hAnsi="Arial" w:cs="Arial"/>
                <w:sz w:val="24"/>
                <w:szCs w:val="24"/>
              </w:rPr>
            </w:pPr>
            <w:del w:id="55" w:author="Author">
              <w:r w:rsidRPr="006B14A7" w:rsidDel="00FD13A7">
                <w:rPr>
                  <w:rFonts w:ascii="Arial" w:hAnsi="Arial" w:cs="Arial"/>
                  <w:sz w:val="24"/>
                  <w:szCs w:val="24"/>
                </w:rPr>
                <w:delText>XX  Month Year</w:delText>
              </w:r>
            </w:del>
          </w:p>
        </w:tc>
        <w:tc>
          <w:tcPr>
            <w:tcW w:w="3118" w:type="dxa"/>
          </w:tcPr>
          <w:p w14:paraId="2BEB584E" w14:textId="7AEE8E8B" w:rsidR="003A2B98" w:rsidRPr="006B14A7" w:rsidDel="00FD13A7" w:rsidRDefault="003A2B98" w:rsidP="003A2B98">
            <w:pPr>
              <w:jc w:val="both"/>
              <w:rPr>
                <w:del w:id="56" w:author="Author"/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:rsidDel="00FD13A7" w14:paraId="79938638" w14:textId="55F9E42F">
        <w:trPr>
          <w:trHeight w:val="280"/>
          <w:del w:id="57" w:author="Author"/>
        </w:trPr>
        <w:tc>
          <w:tcPr>
            <w:tcW w:w="6513" w:type="dxa"/>
          </w:tcPr>
          <w:p w14:paraId="76576246" w14:textId="17E0AE19" w:rsidR="003A2B98" w:rsidRPr="006B14A7" w:rsidDel="00FD13A7" w:rsidRDefault="003A2B98" w:rsidP="003A2B98">
            <w:pPr>
              <w:spacing w:line="280" w:lineRule="exact"/>
              <w:jc w:val="both"/>
              <w:rPr>
                <w:del w:id="58" w:author="Author"/>
                <w:rFonts w:ascii="Arial" w:hAnsi="Arial" w:cs="Arial"/>
                <w:sz w:val="24"/>
                <w:szCs w:val="24"/>
              </w:rPr>
            </w:pPr>
            <w:del w:id="59" w:author="Author">
              <w:r w:rsidRPr="006B14A7" w:rsidDel="00FD13A7">
                <w:rPr>
                  <w:rFonts w:ascii="Arial" w:hAnsi="Arial" w:cs="Arial"/>
                  <w:sz w:val="24"/>
                  <w:szCs w:val="24"/>
                </w:rPr>
                <w:delText xml:space="preserve">  </w:delText>
              </w:r>
            </w:del>
          </w:p>
        </w:tc>
        <w:tc>
          <w:tcPr>
            <w:tcW w:w="3118" w:type="dxa"/>
          </w:tcPr>
          <w:p w14:paraId="11620CD8" w14:textId="2183BD17" w:rsidR="003A2B98" w:rsidRPr="006B14A7" w:rsidDel="00FD13A7" w:rsidRDefault="003A2B98" w:rsidP="003A2B98">
            <w:pPr>
              <w:jc w:val="both"/>
              <w:rPr>
                <w:del w:id="60" w:author="Author"/>
                <w:rFonts w:ascii="Arial" w:hAnsi="Arial" w:cs="Arial"/>
                <w:sz w:val="24"/>
                <w:szCs w:val="24"/>
              </w:rPr>
            </w:pPr>
          </w:p>
        </w:tc>
      </w:tr>
      <w:tr w:rsidR="003A2B98" w:rsidRPr="006B14A7" w:rsidDel="00FD13A7" w14:paraId="0704B2C5" w14:textId="4F28F7B3">
        <w:trPr>
          <w:trHeight w:val="280"/>
          <w:del w:id="61" w:author="Author"/>
        </w:trPr>
        <w:tc>
          <w:tcPr>
            <w:tcW w:w="6513" w:type="dxa"/>
          </w:tcPr>
          <w:p w14:paraId="2B9104B0" w14:textId="6EB3CE31" w:rsidR="003A2B98" w:rsidRPr="006B14A7" w:rsidDel="00FD13A7" w:rsidRDefault="003A2B98" w:rsidP="003A2B98">
            <w:pPr>
              <w:spacing w:line="280" w:lineRule="exact"/>
              <w:jc w:val="both"/>
              <w:rPr>
                <w:del w:id="62" w:author="Author"/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nil"/>
            </w:tcBorders>
          </w:tcPr>
          <w:p w14:paraId="756D8E9A" w14:textId="02FA15F5" w:rsidR="003A2B98" w:rsidRPr="006B14A7" w:rsidDel="00FD13A7" w:rsidRDefault="003A2B98" w:rsidP="003A2B98">
            <w:pPr>
              <w:jc w:val="both"/>
              <w:rPr>
                <w:del w:id="63" w:author="Author"/>
                <w:rFonts w:ascii="Arial" w:hAnsi="Arial" w:cs="Arial"/>
                <w:sz w:val="24"/>
                <w:szCs w:val="24"/>
              </w:rPr>
            </w:pPr>
          </w:p>
        </w:tc>
      </w:tr>
    </w:tbl>
    <w:p w14:paraId="5A4AD6C1" w14:textId="71B3617F" w:rsidR="003A2B98" w:rsidRPr="006B14A7" w:rsidDel="00FD13A7" w:rsidRDefault="003A2B98" w:rsidP="003A2B98">
      <w:pPr>
        <w:spacing w:line="280" w:lineRule="exact"/>
        <w:jc w:val="both"/>
        <w:rPr>
          <w:del w:id="64" w:author="Author"/>
          <w:rFonts w:ascii="Arial" w:hAnsi="Arial" w:cs="Arial"/>
          <w:sz w:val="24"/>
          <w:szCs w:val="24"/>
        </w:rPr>
      </w:pPr>
    </w:p>
    <w:p w14:paraId="041D83E2" w14:textId="4A134FC5" w:rsidR="003A2B98" w:rsidRPr="006B14A7" w:rsidDel="00FD13A7" w:rsidRDefault="003A2B98" w:rsidP="003A2B98">
      <w:pPr>
        <w:spacing w:line="280" w:lineRule="exact"/>
        <w:jc w:val="both"/>
        <w:rPr>
          <w:del w:id="65" w:author="Author"/>
          <w:rFonts w:ascii="Arial" w:hAnsi="Arial" w:cs="Arial"/>
          <w:sz w:val="24"/>
          <w:szCs w:val="24"/>
        </w:rPr>
      </w:pPr>
      <w:del w:id="66" w:author="Author">
        <w:r w:rsidRPr="006B14A7" w:rsidDel="00FD13A7">
          <w:rPr>
            <w:rFonts w:ascii="Arial" w:hAnsi="Arial" w:cs="Arial"/>
            <w:sz w:val="24"/>
            <w:szCs w:val="24"/>
          </w:rPr>
          <w:delText>For the Attention of ##</w:delText>
        </w:r>
      </w:del>
    </w:p>
    <w:p w14:paraId="7B591970" w14:textId="61E80E22" w:rsidR="003A2B98" w:rsidRPr="006B14A7" w:rsidDel="00FD13A7" w:rsidRDefault="003A2B98" w:rsidP="003A2B98">
      <w:pPr>
        <w:spacing w:line="280" w:lineRule="exact"/>
        <w:jc w:val="both"/>
        <w:rPr>
          <w:del w:id="67" w:author="Author"/>
          <w:rFonts w:ascii="Arial" w:hAnsi="Arial" w:cs="Arial"/>
          <w:sz w:val="24"/>
          <w:szCs w:val="24"/>
        </w:rPr>
      </w:pPr>
    </w:p>
    <w:p w14:paraId="2431E190" w14:textId="5DD0FC12" w:rsidR="003A2B98" w:rsidRPr="006B14A7" w:rsidDel="00FD13A7" w:rsidRDefault="003A2B98" w:rsidP="003A2B98">
      <w:pPr>
        <w:spacing w:line="280" w:lineRule="exact"/>
        <w:jc w:val="both"/>
        <w:rPr>
          <w:del w:id="68" w:author="Author"/>
          <w:rFonts w:ascii="Arial" w:hAnsi="Arial" w:cs="Arial"/>
          <w:sz w:val="24"/>
          <w:szCs w:val="24"/>
        </w:rPr>
      </w:pPr>
      <w:del w:id="69" w:author="Author">
        <w:r w:rsidRPr="006B14A7" w:rsidDel="00FD13A7">
          <w:rPr>
            <w:rFonts w:ascii="Arial" w:hAnsi="Arial" w:cs="Arial"/>
            <w:sz w:val="24"/>
            <w:szCs w:val="24"/>
          </w:rPr>
          <w:delText>Dear</w:delText>
        </w:r>
        <w:r w:rsidR="00677CAE" w:rsidDel="00FD13A7">
          <w:rPr>
            <w:rFonts w:ascii="Arial" w:hAnsi="Arial" w:cs="Arial"/>
            <w:sz w:val="24"/>
            <w:szCs w:val="24"/>
          </w:rPr>
          <w:delText xml:space="preserve"> XXXXXX</w:delText>
        </w:r>
      </w:del>
    </w:p>
    <w:p w14:paraId="28A71F2A" w14:textId="3AA4799F" w:rsidR="003A2B98" w:rsidRPr="006B14A7" w:rsidDel="00FD13A7" w:rsidRDefault="003A2B98" w:rsidP="003A2B98">
      <w:pPr>
        <w:spacing w:line="280" w:lineRule="exact"/>
        <w:jc w:val="center"/>
        <w:rPr>
          <w:del w:id="70" w:author="Author"/>
          <w:rFonts w:ascii="Arial" w:hAnsi="Arial" w:cs="Arial"/>
          <w:b/>
          <w:sz w:val="24"/>
          <w:szCs w:val="24"/>
        </w:rPr>
      </w:pPr>
      <w:del w:id="71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>Re:  Statement of Works Dated XXXXXX</w:delText>
        </w:r>
      </w:del>
    </w:p>
    <w:p w14:paraId="2E635D89" w14:textId="252A4752" w:rsidR="003A2B98" w:rsidRPr="006B14A7" w:rsidDel="00FD13A7" w:rsidRDefault="003A2B98" w:rsidP="003A2B98">
      <w:pPr>
        <w:spacing w:line="280" w:lineRule="exact"/>
        <w:jc w:val="center"/>
        <w:rPr>
          <w:del w:id="72" w:author="Author"/>
          <w:rFonts w:ascii="Arial" w:hAnsi="Arial" w:cs="Arial"/>
          <w:b/>
          <w:sz w:val="24"/>
          <w:szCs w:val="24"/>
        </w:rPr>
      </w:pPr>
      <w:del w:id="73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>[Generator]</w:delText>
        </w:r>
      </w:del>
    </w:p>
    <w:p w14:paraId="35080AFD" w14:textId="599CBE24" w:rsidR="003A2B98" w:rsidRPr="006B14A7" w:rsidDel="00FD13A7" w:rsidRDefault="003A2B98" w:rsidP="003A2B98">
      <w:pPr>
        <w:spacing w:line="280" w:lineRule="exact"/>
        <w:jc w:val="center"/>
        <w:rPr>
          <w:del w:id="74" w:author="Author"/>
          <w:rFonts w:ascii="Arial" w:hAnsi="Arial" w:cs="Arial"/>
          <w:sz w:val="24"/>
          <w:szCs w:val="24"/>
        </w:rPr>
      </w:pPr>
      <w:del w:id="75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>[at GSP</w:delText>
        </w:r>
        <w:r w:rsidRPr="006B14A7" w:rsidDel="00FD13A7">
          <w:rPr>
            <w:rFonts w:ascii="Arial" w:hAnsi="Arial" w:cs="Arial"/>
            <w:sz w:val="24"/>
            <w:szCs w:val="24"/>
          </w:rPr>
          <w:delText>]</w:delText>
        </w:r>
      </w:del>
    </w:p>
    <w:p w14:paraId="109A6AEC" w14:textId="78E52328" w:rsidR="003A2B98" w:rsidRPr="006B14A7" w:rsidDel="00FD13A7" w:rsidRDefault="003A2B98" w:rsidP="003A2B98">
      <w:pPr>
        <w:spacing w:line="280" w:lineRule="exact"/>
        <w:jc w:val="center"/>
        <w:rPr>
          <w:del w:id="76" w:author="Author"/>
          <w:rFonts w:ascii="Arial" w:hAnsi="Arial" w:cs="Arial"/>
          <w:b/>
          <w:sz w:val="24"/>
          <w:szCs w:val="24"/>
        </w:rPr>
      </w:pPr>
      <w:del w:id="77" w:author="Author">
        <w:r w:rsidRPr="006B14A7" w:rsidDel="00FD13A7">
          <w:rPr>
            <w:rFonts w:ascii="Arial" w:hAnsi="Arial" w:cs="Arial"/>
            <w:sz w:val="24"/>
            <w:szCs w:val="24"/>
          </w:rPr>
          <w:delText>[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User Agreement Reference No A/##/###-##EX(#) (“Bilateral Agreement”)]</w:delText>
        </w:r>
      </w:del>
    </w:p>
    <w:p w14:paraId="0F049F80" w14:textId="0982A793" w:rsidR="003A2B98" w:rsidRPr="006B14A7" w:rsidDel="00FD13A7" w:rsidRDefault="003A2B98" w:rsidP="003A2B98">
      <w:pPr>
        <w:spacing w:line="280" w:lineRule="exact"/>
        <w:jc w:val="center"/>
        <w:rPr>
          <w:del w:id="78" w:author="Author"/>
          <w:rFonts w:ascii="Arial" w:hAnsi="Arial" w:cs="Arial"/>
          <w:b/>
          <w:sz w:val="24"/>
          <w:szCs w:val="24"/>
        </w:rPr>
      </w:pPr>
    </w:p>
    <w:p w14:paraId="3F67BB14" w14:textId="26EE9BE4" w:rsidR="003A2B98" w:rsidRPr="006B14A7" w:rsidDel="00FD13A7" w:rsidRDefault="003A2B98" w:rsidP="003A2B98">
      <w:pPr>
        <w:spacing w:line="280" w:lineRule="exact"/>
        <w:jc w:val="center"/>
        <w:rPr>
          <w:del w:id="79" w:author="Author"/>
          <w:rFonts w:ascii="Arial" w:hAnsi="Arial" w:cs="Arial"/>
          <w:b/>
          <w:sz w:val="24"/>
          <w:szCs w:val="24"/>
        </w:rPr>
      </w:pPr>
      <w:del w:id="80" w:author="Author"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CONFIRMATION OF PROJECT PROGRESSION </w:delText>
        </w:r>
      </w:del>
    </w:p>
    <w:p w14:paraId="0980D658" w14:textId="2ADF45E2" w:rsidR="003A2B98" w:rsidRPr="006B14A7" w:rsidDel="00FD13A7" w:rsidRDefault="003A2B98" w:rsidP="003A2B98">
      <w:pPr>
        <w:spacing w:line="280" w:lineRule="exact"/>
        <w:jc w:val="center"/>
        <w:rPr>
          <w:del w:id="81" w:author="Author"/>
          <w:rFonts w:ascii="Arial" w:hAnsi="Arial" w:cs="Arial"/>
          <w:b/>
          <w:sz w:val="24"/>
          <w:szCs w:val="24"/>
        </w:rPr>
      </w:pPr>
    </w:p>
    <w:p w14:paraId="2EABACE9" w14:textId="148A0787" w:rsidR="003A2B98" w:rsidRPr="006B14A7" w:rsidDel="00FD13A7" w:rsidRDefault="003A2B98" w:rsidP="003A2B98">
      <w:pPr>
        <w:spacing w:line="280" w:lineRule="exact"/>
        <w:jc w:val="both"/>
        <w:rPr>
          <w:del w:id="82" w:author="Author"/>
          <w:rFonts w:ascii="Arial" w:hAnsi="Arial" w:cs="Arial"/>
          <w:sz w:val="24"/>
          <w:szCs w:val="24"/>
        </w:rPr>
      </w:pPr>
      <w:del w:id="83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confirm that we have received agreement from the proposed power station developer in relation to the above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that </w:delText>
        </w:r>
        <w:r w:rsidR="00677CAE" w:rsidDel="00FD13A7">
          <w:rPr>
            <w:rFonts w:ascii="Arial" w:hAnsi="Arial" w:cs="Arial"/>
            <w:sz w:val="24"/>
            <w:szCs w:val="24"/>
          </w:rPr>
          <w:delText xml:space="preserve">they </w:delText>
        </w:r>
        <w:r w:rsidRPr="006B14A7" w:rsidDel="00FD13A7">
          <w:rPr>
            <w:rFonts w:ascii="Arial" w:hAnsi="Arial" w:cs="Arial"/>
            <w:sz w:val="24"/>
            <w:szCs w:val="24"/>
          </w:rPr>
          <w:delText>wish to progress with the Project.</w:delText>
        </w:r>
      </w:del>
    </w:p>
    <w:p w14:paraId="0B15304D" w14:textId="0E4F8596" w:rsidR="003A2B98" w:rsidRPr="006B14A7" w:rsidDel="00FD13A7" w:rsidRDefault="003A2B98" w:rsidP="003A2B98">
      <w:pPr>
        <w:spacing w:line="280" w:lineRule="exact"/>
        <w:jc w:val="both"/>
        <w:rPr>
          <w:del w:id="84" w:author="Author"/>
          <w:rFonts w:ascii="Arial" w:hAnsi="Arial" w:cs="Arial"/>
          <w:sz w:val="24"/>
          <w:szCs w:val="24"/>
        </w:rPr>
      </w:pPr>
    </w:p>
    <w:p w14:paraId="46EAC2A7" w14:textId="5150F0EF" w:rsidR="003A2B98" w:rsidRPr="006B14A7" w:rsidDel="00FD13A7" w:rsidRDefault="003A2B98" w:rsidP="003A2B98">
      <w:pPr>
        <w:spacing w:line="280" w:lineRule="exact"/>
        <w:jc w:val="both"/>
        <w:rPr>
          <w:del w:id="85" w:author="Author"/>
          <w:rFonts w:ascii="Arial" w:hAnsi="Arial" w:cs="Arial"/>
          <w:sz w:val="24"/>
          <w:szCs w:val="24"/>
        </w:rPr>
      </w:pPr>
      <w:del w:id="86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confirm that the information provided in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submitted on [######] is correct and remains valid and we confirm that we will continue to comply with the terms of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>.</w:delText>
        </w:r>
      </w:del>
    </w:p>
    <w:p w14:paraId="373A61DA" w14:textId="2937EE85" w:rsidR="003A2B98" w:rsidRPr="006B14A7" w:rsidDel="00FD13A7" w:rsidRDefault="003A2B98" w:rsidP="003A2B98">
      <w:pPr>
        <w:spacing w:line="280" w:lineRule="exact"/>
        <w:jc w:val="both"/>
        <w:rPr>
          <w:del w:id="87" w:author="Author"/>
          <w:rFonts w:ascii="Arial" w:hAnsi="Arial" w:cs="Arial"/>
          <w:sz w:val="24"/>
          <w:szCs w:val="24"/>
        </w:rPr>
      </w:pPr>
    </w:p>
    <w:p w14:paraId="55C8B239" w14:textId="592C8860" w:rsidR="003A2B98" w:rsidRPr="006B14A7" w:rsidDel="00FD13A7" w:rsidRDefault="003A2B98" w:rsidP="003A2B98">
      <w:pPr>
        <w:spacing w:line="280" w:lineRule="exact"/>
        <w:jc w:val="both"/>
        <w:rPr>
          <w:del w:id="88" w:author="Author"/>
          <w:rFonts w:ascii="Arial" w:hAnsi="Arial" w:cs="Arial"/>
          <w:sz w:val="24"/>
          <w:szCs w:val="24"/>
        </w:rPr>
      </w:pPr>
      <w:del w:id="89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agree that by signing and returning this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Confirmation of Progression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(together with the appropriate fee) it shall, together with the information included in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Request for a Statement of Works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and any further details as required by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The Company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pursuant to Paragraph 6.5.5.5, be treated as a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Modification Application.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We agree that any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Modification Offer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may comprise an agreement to vary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Bilateral Agreement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and a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Construction Agreement</w:delText>
        </w:r>
        <w:r w:rsidRPr="006B14A7" w:rsidDel="00FD13A7">
          <w:rPr>
            <w:rFonts w:ascii="Arial" w:hAnsi="Arial" w:cs="Arial"/>
            <w:sz w:val="24"/>
            <w:szCs w:val="24"/>
          </w:rPr>
          <w:delText>.</w:delText>
        </w:r>
      </w:del>
    </w:p>
    <w:p w14:paraId="0F6A203B" w14:textId="1C78BA98" w:rsidR="003A2B98" w:rsidRPr="006B14A7" w:rsidDel="00FD13A7" w:rsidRDefault="003A2B98" w:rsidP="003A2B98">
      <w:pPr>
        <w:spacing w:line="280" w:lineRule="exact"/>
        <w:jc w:val="both"/>
        <w:rPr>
          <w:del w:id="90" w:author="Author"/>
          <w:rFonts w:ascii="Arial" w:hAnsi="Arial" w:cs="Arial"/>
          <w:sz w:val="24"/>
          <w:szCs w:val="24"/>
        </w:rPr>
      </w:pPr>
    </w:p>
    <w:p w14:paraId="75634402" w14:textId="4BFE0EBB" w:rsidR="003A2B98" w:rsidRPr="006B14A7" w:rsidDel="00FD13A7" w:rsidRDefault="003A2B98" w:rsidP="003A2B98">
      <w:pPr>
        <w:jc w:val="both"/>
        <w:rPr>
          <w:del w:id="91" w:author="Author"/>
          <w:rFonts w:ascii="Arial" w:hAnsi="Arial" w:cs="Arial"/>
          <w:sz w:val="24"/>
          <w:szCs w:val="24"/>
        </w:rPr>
      </w:pPr>
      <w:del w:id="92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We wish to proceed on a [fixed] [variable] price application basis and enclosed the sum of £[####] including VAT as set out in the current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Charging Statements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and hereby request a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Modification Offer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in respect of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Statement of Works.</w:delText>
        </w:r>
      </w:del>
    </w:p>
    <w:p w14:paraId="7C34F2FD" w14:textId="6C87EB48" w:rsidR="0070400B" w:rsidRPr="006B14A7" w:rsidDel="00FD13A7" w:rsidRDefault="0070400B" w:rsidP="003A2B98">
      <w:pPr>
        <w:jc w:val="both"/>
        <w:rPr>
          <w:del w:id="93" w:author="Author"/>
          <w:rFonts w:ascii="Arial" w:hAnsi="Arial" w:cs="Arial"/>
          <w:sz w:val="24"/>
          <w:szCs w:val="24"/>
        </w:rPr>
      </w:pPr>
    </w:p>
    <w:p w14:paraId="165AD444" w14:textId="6D58CB08" w:rsidR="0070400B" w:rsidDel="00FD13A7" w:rsidRDefault="0070400B" w:rsidP="003A2B98">
      <w:pPr>
        <w:spacing w:line="280" w:lineRule="exact"/>
        <w:jc w:val="both"/>
        <w:rPr>
          <w:del w:id="94" w:author="Author"/>
          <w:rFonts w:cs="Arial"/>
          <w:i/>
          <w:sz w:val="24"/>
          <w:szCs w:val="24"/>
        </w:rPr>
      </w:pPr>
      <w:del w:id="95" w:author="Author">
        <w:r w:rsidRPr="0070400B" w:rsidDel="00FD13A7">
          <w:rPr>
            <w:rFonts w:ascii="Arial" w:hAnsi="Arial" w:cs="Arial"/>
            <w:sz w:val="24"/>
            <w:szCs w:val="24"/>
          </w:rPr>
          <w:delText xml:space="preserve">We confirm we do not/do want the </w:delText>
        </w:r>
        <w:r w:rsidRPr="0070400B" w:rsidDel="00FD13A7">
          <w:rPr>
            <w:rFonts w:ascii="Arial" w:hAnsi="Arial" w:cs="Arial"/>
            <w:b/>
            <w:sz w:val="24"/>
            <w:szCs w:val="24"/>
          </w:rPr>
          <w:delText>Enabling Works</w:delText>
        </w:r>
        <w:r w:rsidRPr="0070400B" w:rsidDel="00FD13A7">
          <w:rPr>
            <w:rFonts w:ascii="Arial" w:hAnsi="Arial" w:cs="Arial"/>
            <w:sz w:val="24"/>
            <w:szCs w:val="24"/>
          </w:rPr>
          <w:delText xml:space="preserve"> to be greater in scope than the </w:delText>
        </w:r>
        <w:r w:rsidRPr="0070400B" w:rsidDel="00FD13A7">
          <w:rPr>
            <w:rFonts w:ascii="Arial" w:hAnsi="Arial" w:cs="Arial"/>
            <w:b/>
            <w:sz w:val="24"/>
            <w:szCs w:val="24"/>
          </w:rPr>
          <w:delText>MITS Connection Works</w:delText>
        </w:r>
        <w:r w:rsidRPr="0070400B" w:rsidDel="00FD13A7">
          <w:rPr>
            <w:rFonts w:ascii="Arial" w:hAnsi="Arial" w:cs="Arial"/>
            <w:sz w:val="24"/>
            <w:szCs w:val="24"/>
          </w:rPr>
          <w:delText xml:space="preserve">. </w:delText>
        </w:r>
        <w:r w:rsidRPr="0070400B" w:rsidDel="00FD13A7">
          <w:rPr>
            <w:rFonts w:ascii="Arial" w:hAnsi="Arial" w:cs="Arial"/>
            <w:i/>
            <w:sz w:val="24"/>
            <w:szCs w:val="24"/>
          </w:rPr>
          <w:delText xml:space="preserve">[If you want the </w:delText>
        </w:r>
        <w:r w:rsidRPr="0070400B" w:rsidDel="00FD13A7">
          <w:rPr>
            <w:rFonts w:ascii="Arial" w:hAnsi="Arial" w:cs="Arial"/>
            <w:b/>
            <w:i/>
            <w:sz w:val="24"/>
            <w:szCs w:val="24"/>
          </w:rPr>
          <w:delText>Enabling Works</w:delText>
        </w:r>
        <w:r w:rsidRPr="0070400B" w:rsidDel="00FD13A7">
          <w:rPr>
            <w:rFonts w:ascii="Arial" w:hAnsi="Arial" w:cs="Arial"/>
            <w:i/>
            <w:sz w:val="24"/>
            <w:szCs w:val="24"/>
          </w:rPr>
          <w:delText xml:space="preserve"> to be greater in scope than the </w:delText>
        </w:r>
        <w:r w:rsidRPr="0070400B" w:rsidDel="00FD13A7">
          <w:rPr>
            <w:rFonts w:ascii="Arial" w:hAnsi="Arial" w:cs="Arial"/>
            <w:b/>
            <w:sz w:val="24"/>
            <w:szCs w:val="24"/>
          </w:rPr>
          <w:delText>MITS Connection</w:delText>
        </w:r>
        <w:r w:rsidRPr="0070400B" w:rsidDel="00FD13A7">
          <w:rPr>
            <w:rFonts w:ascii="Arial" w:hAnsi="Arial" w:cs="Arial"/>
            <w:b/>
            <w:i/>
            <w:sz w:val="24"/>
            <w:szCs w:val="24"/>
          </w:rPr>
          <w:delText xml:space="preserve"> Works </w:delText>
        </w:r>
        <w:r w:rsidRPr="0070400B" w:rsidDel="00FD13A7">
          <w:rPr>
            <w:rFonts w:ascii="Arial" w:hAnsi="Arial" w:cs="Arial"/>
            <w:i/>
            <w:sz w:val="24"/>
            <w:szCs w:val="24"/>
          </w:rPr>
          <w:delText>specify the concerns, reasons or technical requirements that you are seeking to address by this</w:delText>
        </w:r>
        <w:r w:rsidDel="00FD13A7">
          <w:rPr>
            <w:rFonts w:ascii="Arial" w:hAnsi="Arial" w:cs="Arial"/>
            <w:i/>
            <w:sz w:val="24"/>
            <w:szCs w:val="24"/>
          </w:rPr>
          <w:delText>.</w:delText>
        </w:r>
      </w:del>
    </w:p>
    <w:p w14:paraId="358DEE06" w14:textId="0271EE71" w:rsidR="0070400B" w:rsidDel="00FD13A7" w:rsidRDefault="0070400B" w:rsidP="003A2B98">
      <w:pPr>
        <w:spacing w:line="280" w:lineRule="exact"/>
        <w:jc w:val="both"/>
        <w:rPr>
          <w:del w:id="96" w:author="Author"/>
          <w:rFonts w:cs="Arial"/>
          <w:i/>
          <w:sz w:val="24"/>
          <w:szCs w:val="24"/>
        </w:rPr>
      </w:pPr>
    </w:p>
    <w:p w14:paraId="20F1344C" w14:textId="3A51C4F4" w:rsidR="003A2B98" w:rsidRPr="006B14A7" w:rsidDel="00FD13A7" w:rsidRDefault="003A2B98" w:rsidP="003A2B98">
      <w:pPr>
        <w:spacing w:line="280" w:lineRule="exact"/>
        <w:jc w:val="both"/>
        <w:rPr>
          <w:del w:id="97" w:author="Author"/>
          <w:rFonts w:ascii="Arial" w:hAnsi="Arial" w:cs="Arial"/>
          <w:sz w:val="24"/>
          <w:szCs w:val="24"/>
        </w:rPr>
      </w:pPr>
      <w:del w:id="98" w:author="Author">
        <w:r w:rsidRPr="006B14A7" w:rsidDel="00FD13A7">
          <w:rPr>
            <w:rFonts w:ascii="Arial" w:hAnsi="Arial" w:cs="Arial"/>
            <w:sz w:val="24"/>
            <w:szCs w:val="24"/>
          </w:rPr>
          <w:lastRenderedPageBreak/>
          <w:delText xml:space="preserve">Please note this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 xml:space="preserve">Confirmation of Project Progression 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should be forwarded to the </w:delText>
        </w:r>
        <w:r w:rsidRPr="006B14A7" w:rsidDel="00FD13A7">
          <w:rPr>
            <w:rFonts w:ascii="Arial" w:hAnsi="Arial" w:cs="Arial"/>
            <w:b/>
            <w:sz w:val="24"/>
            <w:szCs w:val="24"/>
          </w:rPr>
          <w:delText>Power Station</w:delText>
        </w:r>
        <w:r w:rsidRPr="006B14A7" w:rsidDel="00FD13A7">
          <w:rPr>
            <w:rFonts w:ascii="Arial" w:hAnsi="Arial" w:cs="Arial"/>
            <w:sz w:val="24"/>
            <w:szCs w:val="24"/>
          </w:rPr>
          <w:delText xml:space="preserve"> as soon as reasonably practicable in accordance with Paragraph 6.5.5.4 of the CUSC. </w:delText>
        </w:r>
      </w:del>
    </w:p>
    <w:p w14:paraId="60701276" w14:textId="6DFD9244" w:rsidR="003A2B98" w:rsidRPr="006B14A7" w:rsidDel="00FD13A7" w:rsidRDefault="003A2B98" w:rsidP="003A2B98">
      <w:pPr>
        <w:jc w:val="both"/>
        <w:rPr>
          <w:del w:id="99" w:author="Author"/>
          <w:rFonts w:ascii="Arial" w:hAnsi="Arial" w:cs="Arial"/>
          <w:sz w:val="24"/>
          <w:szCs w:val="24"/>
        </w:rPr>
      </w:pPr>
    </w:p>
    <w:p w14:paraId="46812450" w14:textId="33E11B70" w:rsidR="003A2B98" w:rsidRPr="006B14A7" w:rsidDel="00FD13A7" w:rsidRDefault="003A2B98" w:rsidP="003A2B98">
      <w:pPr>
        <w:jc w:val="both"/>
        <w:rPr>
          <w:del w:id="100" w:author="Author"/>
          <w:rFonts w:ascii="Arial" w:hAnsi="Arial" w:cs="Arial"/>
          <w:sz w:val="24"/>
          <w:szCs w:val="24"/>
        </w:rPr>
      </w:pPr>
    </w:p>
    <w:p w14:paraId="635AFD08" w14:textId="69BE3AD2" w:rsidR="003A2B98" w:rsidRPr="006B14A7" w:rsidDel="00FD13A7" w:rsidRDefault="003A2B98" w:rsidP="003A2B98">
      <w:pPr>
        <w:jc w:val="both"/>
        <w:rPr>
          <w:del w:id="101" w:author="Author"/>
          <w:rFonts w:ascii="Arial" w:hAnsi="Arial" w:cs="Arial"/>
          <w:sz w:val="24"/>
          <w:szCs w:val="24"/>
        </w:rPr>
      </w:pPr>
      <w:del w:id="102" w:author="Author">
        <w:r w:rsidRPr="006B14A7" w:rsidDel="00FD13A7">
          <w:rPr>
            <w:rFonts w:ascii="Arial" w:hAnsi="Arial" w:cs="Arial"/>
            <w:sz w:val="24"/>
            <w:szCs w:val="24"/>
          </w:rPr>
          <w:delText>Signed</w:delText>
        </w:r>
      </w:del>
    </w:p>
    <w:p w14:paraId="34AA124B" w14:textId="41E376DC" w:rsidR="003A2B98" w:rsidRPr="006B14A7" w:rsidDel="00FD13A7" w:rsidRDefault="003A2B98" w:rsidP="003A2B98">
      <w:pPr>
        <w:jc w:val="both"/>
        <w:rPr>
          <w:del w:id="103" w:author="Author"/>
          <w:rFonts w:ascii="Arial" w:hAnsi="Arial" w:cs="Arial"/>
          <w:sz w:val="24"/>
          <w:szCs w:val="24"/>
        </w:rPr>
      </w:pPr>
    </w:p>
    <w:p w14:paraId="7B8CA0C8" w14:textId="7CACF072" w:rsidR="003A2B98" w:rsidRPr="006B14A7" w:rsidDel="00FD13A7" w:rsidRDefault="003A2B98" w:rsidP="003A2B98">
      <w:pPr>
        <w:jc w:val="both"/>
        <w:rPr>
          <w:del w:id="104" w:author="Author"/>
          <w:rFonts w:ascii="Arial" w:hAnsi="Arial" w:cs="Arial"/>
          <w:sz w:val="24"/>
          <w:szCs w:val="24"/>
        </w:rPr>
      </w:pPr>
      <w:del w:id="105" w:author="Author">
        <w:r w:rsidRPr="006B14A7" w:rsidDel="00FD13A7">
          <w:rPr>
            <w:rFonts w:ascii="Arial" w:hAnsi="Arial" w:cs="Arial"/>
            <w:sz w:val="24"/>
            <w:szCs w:val="24"/>
          </w:rPr>
          <w:delText>For and on Behalf of</w:delText>
        </w:r>
      </w:del>
    </w:p>
    <w:p w14:paraId="5D011B2E" w14:textId="0DF4A70B" w:rsidR="003A2B98" w:rsidRPr="006B14A7" w:rsidDel="00FD13A7" w:rsidRDefault="003A2B98" w:rsidP="003A2B98">
      <w:pPr>
        <w:jc w:val="both"/>
        <w:rPr>
          <w:del w:id="106" w:author="Author"/>
          <w:rFonts w:ascii="Arial" w:hAnsi="Arial" w:cs="Arial"/>
          <w:sz w:val="24"/>
          <w:szCs w:val="24"/>
        </w:rPr>
      </w:pPr>
      <w:del w:id="107" w:author="Author">
        <w:r w:rsidRPr="006B14A7" w:rsidDel="00FD13A7">
          <w:rPr>
            <w:rFonts w:ascii="Arial" w:hAnsi="Arial" w:cs="Arial"/>
            <w:sz w:val="24"/>
            <w:szCs w:val="24"/>
          </w:rPr>
          <w:delText xml:space="preserve">Date </w:delText>
        </w:r>
      </w:del>
    </w:p>
    <w:p w14:paraId="0E7C9DBD" w14:textId="7DB8F9E7" w:rsidR="003A2B98" w:rsidRPr="006B14A7" w:rsidDel="00FD13A7" w:rsidRDefault="003A2B98" w:rsidP="003A2B98">
      <w:pPr>
        <w:jc w:val="both"/>
        <w:rPr>
          <w:del w:id="108" w:author="Author"/>
          <w:rFonts w:ascii="Arial" w:hAnsi="Arial" w:cs="Arial"/>
          <w:sz w:val="24"/>
          <w:szCs w:val="24"/>
        </w:rPr>
      </w:pPr>
    </w:p>
    <w:p w14:paraId="5DBC0FF5" w14:textId="77777777" w:rsidR="00D31DD0" w:rsidRPr="006B14A7" w:rsidRDefault="00D31DD0" w:rsidP="003A2B98">
      <w:pPr>
        <w:jc w:val="center"/>
        <w:rPr>
          <w:rFonts w:ascii="Arial" w:hAnsi="Arial" w:cs="Arial"/>
          <w:sz w:val="24"/>
          <w:szCs w:val="24"/>
        </w:rPr>
      </w:pPr>
    </w:p>
    <w:sectPr w:rsidR="00D31DD0" w:rsidRPr="006B14A7">
      <w:footerReference w:type="default" r:id="rId10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27CAC" w14:textId="77777777" w:rsidR="00277814" w:rsidRDefault="00277814">
      <w:r>
        <w:separator/>
      </w:r>
    </w:p>
  </w:endnote>
  <w:endnote w:type="continuationSeparator" w:id="0">
    <w:p w14:paraId="3C01BCBC" w14:textId="77777777" w:rsidR="00277814" w:rsidRDefault="00277814">
      <w:r>
        <w:continuationSeparator/>
      </w:r>
    </w:p>
  </w:endnote>
  <w:endnote w:type="continuationNotice" w:id="1">
    <w:p w14:paraId="371490C3" w14:textId="77777777" w:rsidR="00277814" w:rsidRDefault="00277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Garamond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BEDD" w14:textId="03B6A688" w:rsidR="004569A6" w:rsidRPr="00AA0ECD" w:rsidRDefault="7A70F6AD" w:rsidP="14CF3277">
    <w:pPr>
      <w:pStyle w:val="Footer"/>
      <w:jc w:val="right"/>
      <w:rPr>
        <w:rStyle w:val="PageNumber"/>
        <w:rFonts w:ascii="Arial" w:hAnsi="Arial" w:cs="Arial"/>
        <w:sz w:val="20"/>
      </w:rPr>
    </w:pPr>
    <w:r w:rsidRPr="7A70F6AD">
      <w:rPr>
        <w:rStyle w:val="PageNumber"/>
        <w:rFonts w:ascii="Arial" w:hAnsi="Arial" w:cs="Arial"/>
        <w:sz w:val="20"/>
      </w:rPr>
      <w:t>v1.5 – 01 October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218F7" w14:textId="77777777" w:rsidR="00277814" w:rsidRDefault="00277814">
      <w:r>
        <w:separator/>
      </w:r>
    </w:p>
  </w:footnote>
  <w:footnote w:type="continuationSeparator" w:id="0">
    <w:p w14:paraId="62941B36" w14:textId="77777777" w:rsidR="00277814" w:rsidRDefault="00277814">
      <w:r>
        <w:continuationSeparator/>
      </w:r>
    </w:p>
  </w:footnote>
  <w:footnote w:type="continuationNotice" w:id="1">
    <w:p w14:paraId="71FA0BB0" w14:textId="77777777" w:rsidR="00277814" w:rsidRDefault="002778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C0C6D"/>
    <w:multiLevelType w:val="hybridMultilevel"/>
    <w:tmpl w:val="E05CEC4A"/>
    <w:lvl w:ilvl="0" w:tplc="1ADE1EB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color w:val="auto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956A3A"/>
    <w:multiLevelType w:val="hybridMultilevel"/>
    <w:tmpl w:val="0E02B4C4"/>
    <w:lvl w:ilvl="0" w:tplc="D6A2B03E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BF098B"/>
    <w:multiLevelType w:val="hybridMultilevel"/>
    <w:tmpl w:val="B42A3E98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55278"/>
    <w:multiLevelType w:val="singleLevel"/>
    <w:tmpl w:val="DDB882B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</w:abstractNum>
  <w:abstractNum w:abstractNumId="4" w15:restartNumberingAfterBreak="0">
    <w:nsid w:val="7C1A41F9"/>
    <w:multiLevelType w:val="hybridMultilevel"/>
    <w:tmpl w:val="7444D7DC"/>
    <w:lvl w:ilvl="0" w:tplc="F1D4F52A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4149822">
    <w:abstractNumId w:val="3"/>
  </w:num>
  <w:num w:numId="2" w16cid:durableId="360864451">
    <w:abstractNumId w:val="2"/>
  </w:num>
  <w:num w:numId="3" w16cid:durableId="973290251">
    <w:abstractNumId w:val="4"/>
  </w:num>
  <w:num w:numId="4" w16cid:durableId="1415471674">
    <w:abstractNumId w:val="1"/>
  </w:num>
  <w:num w:numId="5" w16cid:durableId="55207799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9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XBpiazrijwj4tNmQCWalNMcS+jyRWpsp376JVT7U8mjzzInNbkZ5hlo9x9Hv+yDYvO/O5lBlHzygx2PkgkTR8A==" w:salt="nYRdb8c77PEEykEt+5WDJ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79"/>
    <w:rsid w:val="00016594"/>
    <w:rsid w:val="000349E4"/>
    <w:rsid w:val="00041390"/>
    <w:rsid w:val="000730A8"/>
    <w:rsid w:val="00075184"/>
    <w:rsid w:val="00111D60"/>
    <w:rsid w:val="00112E20"/>
    <w:rsid w:val="001579ED"/>
    <w:rsid w:val="0016161C"/>
    <w:rsid w:val="00166E49"/>
    <w:rsid w:val="00174AAB"/>
    <w:rsid w:val="00177755"/>
    <w:rsid w:val="001B4D1A"/>
    <w:rsid w:val="001E5792"/>
    <w:rsid w:val="001F4395"/>
    <w:rsid w:val="00201235"/>
    <w:rsid w:val="00210102"/>
    <w:rsid w:val="002252A6"/>
    <w:rsid w:val="00230C5F"/>
    <w:rsid w:val="00231F9F"/>
    <w:rsid w:val="002357B0"/>
    <w:rsid w:val="002411A6"/>
    <w:rsid w:val="00277814"/>
    <w:rsid w:val="00281656"/>
    <w:rsid w:val="002A1C3E"/>
    <w:rsid w:val="002B1F57"/>
    <w:rsid w:val="002B7F80"/>
    <w:rsid w:val="002C0B32"/>
    <w:rsid w:val="002C69FA"/>
    <w:rsid w:val="002D1CF9"/>
    <w:rsid w:val="002D5A20"/>
    <w:rsid w:val="002E76BD"/>
    <w:rsid w:val="002F1F27"/>
    <w:rsid w:val="00306D35"/>
    <w:rsid w:val="00316FCB"/>
    <w:rsid w:val="00325DC4"/>
    <w:rsid w:val="003324F2"/>
    <w:rsid w:val="00340391"/>
    <w:rsid w:val="00351430"/>
    <w:rsid w:val="00391EC0"/>
    <w:rsid w:val="003A2B98"/>
    <w:rsid w:val="003F2E39"/>
    <w:rsid w:val="00411074"/>
    <w:rsid w:val="0042060B"/>
    <w:rsid w:val="0042464F"/>
    <w:rsid w:val="004569A6"/>
    <w:rsid w:val="004949B4"/>
    <w:rsid w:val="004B5B0D"/>
    <w:rsid w:val="004C72F7"/>
    <w:rsid w:val="004C75EA"/>
    <w:rsid w:val="004D32CD"/>
    <w:rsid w:val="004F2B70"/>
    <w:rsid w:val="0053263E"/>
    <w:rsid w:val="00535ED4"/>
    <w:rsid w:val="00541E86"/>
    <w:rsid w:val="005B3830"/>
    <w:rsid w:val="005C174E"/>
    <w:rsid w:val="005D3FB7"/>
    <w:rsid w:val="005E05DE"/>
    <w:rsid w:val="005F35FB"/>
    <w:rsid w:val="00600055"/>
    <w:rsid w:val="0060080B"/>
    <w:rsid w:val="00651554"/>
    <w:rsid w:val="00660614"/>
    <w:rsid w:val="00664286"/>
    <w:rsid w:val="00677CAE"/>
    <w:rsid w:val="0068077E"/>
    <w:rsid w:val="00682665"/>
    <w:rsid w:val="006942D7"/>
    <w:rsid w:val="006977C6"/>
    <w:rsid w:val="006B14A7"/>
    <w:rsid w:val="006C6A5A"/>
    <w:rsid w:val="006F33AB"/>
    <w:rsid w:val="0070400B"/>
    <w:rsid w:val="007278BE"/>
    <w:rsid w:val="007330E4"/>
    <w:rsid w:val="00752F99"/>
    <w:rsid w:val="00767AD6"/>
    <w:rsid w:val="00787B76"/>
    <w:rsid w:val="007A77EE"/>
    <w:rsid w:val="007B4B53"/>
    <w:rsid w:val="007C2E0F"/>
    <w:rsid w:val="007C40E0"/>
    <w:rsid w:val="007E14A1"/>
    <w:rsid w:val="0084094B"/>
    <w:rsid w:val="00844E45"/>
    <w:rsid w:val="00863302"/>
    <w:rsid w:val="008A3FD3"/>
    <w:rsid w:val="008B5147"/>
    <w:rsid w:val="008C5C39"/>
    <w:rsid w:val="008D2DE9"/>
    <w:rsid w:val="008E1B79"/>
    <w:rsid w:val="008F6DDE"/>
    <w:rsid w:val="00904FDD"/>
    <w:rsid w:val="00907492"/>
    <w:rsid w:val="009110DA"/>
    <w:rsid w:val="0093066F"/>
    <w:rsid w:val="009841B7"/>
    <w:rsid w:val="00995C60"/>
    <w:rsid w:val="009A6925"/>
    <w:rsid w:val="009B1CEF"/>
    <w:rsid w:val="00A167D9"/>
    <w:rsid w:val="00A17C7B"/>
    <w:rsid w:val="00A703A2"/>
    <w:rsid w:val="00A95229"/>
    <w:rsid w:val="00AA0ECD"/>
    <w:rsid w:val="00AA23C1"/>
    <w:rsid w:val="00AD1680"/>
    <w:rsid w:val="00AD690C"/>
    <w:rsid w:val="00AE7A90"/>
    <w:rsid w:val="00B1657D"/>
    <w:rsid w:val="00B329F1"/>
    <w:rsid w:val="00B62793"/>
    <w:rsid w:val="00B73F1E"/>
    <w:rsid w:val="00B8237D"/>
    <w:rsid w:val="00B96AA5"/>
    <w:rsid w:val="00BA16D0"/>
    <w:rsid w:val="00BB11B8"/>
    <w:rsid w:val="00BB19EE"/>
    <w:rsid w:val="00BC2A24"/>
    <w:rsid w:val="00C125FC"/>
    <w:rsid w:val="00C40CE8"/>
    <w:rsid w:val="00C443BD"/>
    <w:rsid w:val="00C44F66"/>
    <w:rsid w:val="00C47D9B"/>
    <w:rsid w:val="00C552EA"/>
    <w:rsid w:val="00C57E71"/>
    <w:rsid w:val="00C64E96"/>
    <w:rsid w:val="00C7701F"/>
    <w:rsid w:val="00C91FB3"/>
    <w:rsid w:val="00CE0770"/>
    <w:rsid w:val="00D002B9"/>
    <w:rsid w:val="00D00393"/>
    <w:rsid w:val="00D004F5"/>
    <w:rsid w:val="00D03AB9"/>
    <w:rsid w:val="00D20CD1"/>
    <w:rsid w:val="00D31DD0"/>
    <w:rsid w:val="00D46B32"/>
    <w:rsid w:val="00D47C4A"/>
    <w:rsid w:val="00D85B47"/>
    <w:rsid w:val="00D93398"/>
    <w:rsid w:val="00DB3954"/>
    <w:rsid w:val="00DE08FF"/>
    <w:rsid w:val="00E1514C"/>
    <w:rsid w:val="00E31EF6"/>
    <w:rsid w:val="00E51DE5"/>
    <w:rsid w:val="00E54B8A"/>
    <w:rsid w:val="00E83B81"/>
    <w:rsid w:val="00ED24F7"/>
    <w:rsid w:val="00ED78DA"/>
    <w:rsid w:val="00EE6E13"/>
    <w:rsid w:val="00EF144B"/>
    <w:rsid w:val="00F17CCC"/>
    <w:rsid w:val="00F22969"/>
    <w:rsid w:val="00F9379B"/>
    <w:rsid w:val="00FA1940"/>
    <w:rsid w:val="00FD13A7"/>
    <w:rsid w:val="00FD1503"/>
    <w:rsid w:val="00FE1954"/>
    <w:rsid w:val="0775261C"/>
    <w:rsid w:val="0FA7A68D"/>
    <w:rsid w:val="14CF3277"/>
    <w:rsid w:val="170297F3"/>
    <w:rsid w:val="2B9170FD"/>
    <w:rsid w:val="332E5DA3"/>
    <w:rsid w:val="4A1375C3"/>
    <w:rsid w:val="72062587"/>
    <w:rsid w:val="778D3B8E"/>
    <w:rsid w:val="7A16C2CB"/>
    <w:rsid w:val="7A70F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5D9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E1B79"/>
    <w:rPr>
      <w:lang w:eastAsia="en-US"/>
    </w:rPr>
  </w:style>
  <w:style w:type="paragraph" w:styleId="Heading1">
    <w:name w:val="heading 1"/>
    <w:basedOn w:val="Normal"/>
    <w:next w:val="Normal"/>
    <w:qFormat/>
    <w:rsid w:val="008E1B79"/>
    <w:pPr>
      <w:keepNext/>
      <w:outlineLvl w:val="0"/>
    </w:pPr>
    <w:rPr>
      <w:rFonts w:ascii="Arial" w:hAnsi="Arial"/>
      <w:b/>
      <w:bCs/>
      <w:iCs/>
      <w:snapToGrid w:val="0"/>
    </w:rPr>
  </w:style>
  <w:style w:type="paragraph" w:styleId="Heading2">
    <w:name w:val="heading 2"/>
    <w:basedOn w:val="Normal"/>
    <w:next w:val="Normal"/>
    <w:qFormat/>
    <w:rsid w:val="008E1B79"/>
    <w:pPr>
      <w:keepNext/>
      <w:ind w:left="1440" w:hanging="1440"/>
      <w:outlineLvl w:val="1"/>
    </w:pPr>
    <w:rPr>
      <w:rFonts w:ascii="Arial" w:hAnsi="Arial"/>
      <w:b/>
      <w:bCs/>
      <w:snapToGrid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1B79"/>
    <w:pPr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rsid w:val="008E1B79"/>
    <w:pPr>
      <w:tabs>
        <w:tab w:val="center" w:pos="4153"/>
        <w:tab w:val="right" w:pos="8306"/>
      </w:tabs>
    </w:pPr>
  </w:style>
  <w:style w:type="paragraph" w:customStyle="1" w:styleId="clauseindent">
    <w:name w:val="clauseindent"/>
    <w:basedOn w:val="Normal"/>
    <w:rsid w:val="008E1B79"/>
    <w:pPr>
      <w:keepNext/>
      <w:keepLines/>
      <w:spacing w:after="240"/>
      <w:ind w:left="851"/>
      <w:jc w:val="both"/>
    </w:pPr>
    <w:rPr>
      <w:rFonts w:ascii="Arial" w:hAnsi="Arial"/>
      <w:sz w:val="22"/>
    </w:rPr>
  </w:style>
  <w:style w:type="character" w:styleId="Hyperlink">
    <w:name w:val="Hyperlink"/>
    <w:rsid w:val="008E1B79"/>
    <w:rPr>
      <w:color w:val="0000FF"/>
      <w:u w:val="single"/>
    </w:rPr>
  </w:style>
  <w:style w:type="paragraph" w:styleId="TOC1">
    <w:name w:val="toc 1"/>
    <w:basedOn w:val="Normal"/>
    <w:next w:val="TOC2"/>
    <w:semiHidden/>
    <w:rsid w:val="008E1B79"/>
    <w:pPr>
      <w:keepNext/>
      <w:tabs>
        <w:tab w:val="right" w:leader="dot" w:pos="8312"/>
      </w:tabs>
      <w:spacing w:before="240" w:after="240"/>
    </w:pPr>
    <w:rPr>
      <w:rFonts w:ascii="Garamond MT" w:hAnsi="Garamond MT"/>
      <w:sz w:val="24"/>
    </w:rPr>
  </w:style>
  <w:style w:type="paragraph" w:styleId="BodyText2">
    <w:name w:val="Body Text 2"/>
    <w:basedOn w:val="Normal"/>
    <w:rsid w:val="008E1B79"/>
    <w:pPr>
      <w:spacing w:before="120" w:after="240"/>
      <w:jc w:val="both"/>
    </w:pPr>
    <w:rPr>
      <w:rFonts w:ascii="Arial" w:hAnsi="Arial"/>
      <w:b/>
      <w:sz w:val="24"/>
      <w:lang w:val="en-US"/>
    </w:rPr>
  </w:style>
  <w:style w:type="paragraph" w:styleId="TOC2">
    <w:name w:val="toc 2"/>
    <w:basedOn w:val="Normal"/>
    <w:next w:val="Normal"/>
    <w:autoRedefine/>
    <w:semiHidden/>
    <w:rsid w:val="008E1B79"/>
    <w:pPr>
      <w:ind w:left="200"/>
    </w:pPr>
  </w:style>
  <w:style w:type="paragraph" w:styleId="BalloonText">
    <w:name w:val="Balloon Text"/>
    <w:basedOn w:val="Normal"/>
    <w:semiHidden/>
    <w:rsid w:val="008E1B79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7C2E0F"/>
    <w:pPr>
      <w:tabs>
        <w:tab w:val="center" w:pos="4153"/>
        <w:tab w:val="right" w:pos="8306"/>
      </w:tabs>
    </w:pPr>
  </w:style>
  <w:style w:type="character" w:styleId="PageNumber">
    <w:name w:val="page number"/>
    <w:rsid w:val="00AA0ECD"/>
    <w:rPr>
      <w:rFonts w:ascii="Garamond MT" w:hAnsi="Garamond MT"/>
      <w:sz w:val="24"/>
    </w:rPr>
  </w:style>
  <w:style w:type="paragraph" w:styleId="Revision">
    <w:name w:val="Revision"/>
    <w:hidden/>
    <w:uiPriority w:val="99"/>
    <w:semiHidden/>
    <w:rsid w:val="00C44F66"/>
    <w:rPr>
      <w:lang w:eastAsia="en-US"/>
    </w:rPr>
  </w:style>
  <w:style w:type="character" w:styleId="CommentReference">
    <w:name w:val="annotation reference"/>
    <w:basedOn w:val="DefaultParagraphFont"/>
    <w:rsid w:val="009B1CEF"/>
    <w:rPr>
      <w:sz w:val="16"/>
      <w:szCs w:val="16"/>
    </w:rPr>
  </w:style>
  <w:style w:type="paragraph" w:styleId="CommentText">
    <w:name w:val="annotation text"/>
    <w:basedOn w:val="Normal"/>
    <w:link w:val="CommentTextChar"/>
    <w:rsid w:val="009B1CEF"/>
  </w:style>
  <w:style w:type="character" w:customStyle="1" w:styleId="CommentTextChar">
    <w:name w:val="Comment Text Char"/>
    <w:basedOn w:val="DefaultParagraphFont"/>
    <w:link w:val="CommentText"/>
    <w:rsid w:val="009B1CE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B1C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B1CE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57E52-3C47-41B3-8047-828E5E4BAE00}"/>
</file>

<file path=customXml/itemProps2.xml><?xml version="1.0" encoding="utf-8"?>
<ds:datastoreItem xmlns:ds="http://schemas.openxmlformats.org/officeDocument/2006/customXml" ds:itemID="{3A97BFA4-38AA-4763-A1C1-BFF4F6D69CD9}">
  <ds:schemaRefs>
    <ds:schemaRef ds:uri="http://schemas.microsoft.com/office/2006/metadata/properties"/>
    <ds:schemaRef ds:uri="http://schemas.microsoft.com/office/infopath/2007/PartnerControls"/>
    <ds:schemaRef ds:uri="ada98f5a-a740-4799-8252-5a3f447098bc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3.xml><?xml version="1.0" encoding="utf-8"?>
<ds:datastoreItem xmlns:ds="http://schemas.openxmlformats.org/officeDocument/2006/customXml" ds:itemID="{D9C77B36-C599-422F-A1DC-28FA969492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928</Words>
  <Characters>5292</Characters>
  <Application>Microsoft Office Word</Application>
  <DocSecurity>10</DocSecurity>
  <Lines>44</Lines>
  <Paragraphs>12</Paragraphs>
  <ScaleCrop>false</ScaleCrop>
  <Manager/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EXHIBIT S</dc:title>
  <dc:subject/>
  <dc:creator/>
  <cp:keywords/>
  <dc:description/>
  <cp:lastModifiedBy/>
  <cp:revision>2</cp:revision>
  <dcterms:created xsi:type="dcterms:W3CDTF">2024-10-18T09:31:00Z</dcterms:created>
  <dcterms:modified xsi:type="dcterms:W3CDTF">2024-11-05T16:04:00Z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Status">
    <vt:lpwstr>Draft</vt:lpwstr>
  </property>
  <property fmtid="{D5CDD505-2E9C-101B-9397-08002B2CF9AE}" pid="4" name="Applicable Start Date">
    <vt:lpwstr>2009-02-17T16:01:03Z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2009-02-17T16:01:03Z</vt:lpwstr>
  </property>
  <property fmtid="{D5CDD505-2E9C-101B-9397-08002B2CF9AE}" pid="8" name="Meeting Date">
    <vt:lpwstr>2009-02-17T16:01:03Z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MediaServiceImageTags">
    <vt:lpwstr/>
  </property>
  <property fmtid="{D5CDD505-2E9C-101B-9397-08002B2CF9AE}" pid="13" name="Order">
    <vt:r8>54000</vt:r8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